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25A76" w14:textId="24A58514" w:rsidR="008048D5" w:rsidRDefault="008048D5" w:rsidP="008048D5"/>
    <w:p w14:paraId="135D4D78" w14:textId="323507E0" w:rsidR="47C85ACB" w:rsidRDefault="47C85ACB" w:rsidP="47C85ACB">
      <w:pPr>
        <w:pStyle w:val="paragraph"/>
        <w:spacing w:before="0" w:beforeAutospacing="0" w:after="0" w:afterAutospacing="0"/>
        <w:ind w:left="630"/>
        <w:jc w:val="both"/>
        <w:rPr>
          <w:rStyle w:val="eop"/>
          <w:color w:val="000000" w:themeColor="text1"/>
        </w:rPr>
      </w:pPr>
    </w:p>
    <w:p w14:paraId="05DEE708" w14:textId="60D97838" w:rsidR="00E84BCB" w:rsidRDefault="005842E2" w:rsidP="00E84BCB">
      <w:pPr>
        <w:pStyle w:val="1"/>
        <w:numPr>
          <w:ilvl w:val="0"/>
          <w:numId w:val="2"/>
        </w:numPr>
        <w:tabs>
          <w:tab w:val="clear" w:pos="992"/>
          <w:tab w:val="num" w:pos="720"/>
        </w:tabs>
        <w:ind w:left="1627"/>
        <w:jc w:val="both"/>
      </w:pPr>
      <w:ins w:id="0" w:author="Stone(ESO), James" w:date="2021-09-30T11:25:00Z">
        <w:r>
          <w:t>The Onshore Transmission Owners</w:t>
        </w:r>
      </w:ins>
      <w:ins w:id="1" w:author="Stone(ESO), James" w:date="2022-11-14T17:32:00Z">
        <w:r w:rsidR="00D13299">
          <w:t>’</w:t>
        </w:r>
      </w:ins>
      <w:ins w:id="2" w:author="Stone(ESO), James" w:date="2021-09-30T11:25:00Z">
        <w:r>
          <w:t xml:space="preserve"> revenue </w:t>
        </w:r>
      </w:ins>
      <w:del w:id="3" w:author="Stone(ESO), James" w:date="2021-09-30T11:27:00Z">
        <w:r w:rsidDel="005842E2">
          <w:delText>A Maximum Allowed Revenue</w:delText>
        </w:r>
        <w:r>
          <w:fldChar w:fldCharType="begin"/>
        </w:r>
        <w:r>
          <w:delInstrText xml:space="preserve"> XE "Maximum Allowed Revenue" </w:delInstrText>
        </w:r>
        <w:r>
          <w:fldChar w:fldCharType="end"/>
        </w:r>
        <w:r w:rsidDel="005842E2">
          <w:delText xml:space="preserve"> (MAR) defined </w:delText>
        </w:r>
      </w:del>
      <w:r w:rsidR="00E84BCB">
        <w:t xml:space="preserve">for these activities and those associated with pre-vesting connections is set by the </w:t>
      </w:r>
      <w:r w:rsidR="00E84BCB" w:rsidRPr="007F0D2A">
        <w:rPr>
          <w:b/>
          <w:bCs/>
        </w:rPr>
        <w:t>Authority</w:t>
      </w:r>
      <w:r w:rsidR="00E84BCB">
        <w:t xml:space="preserve"> at the time of the</w:t>
      </w:r>
      <w:ins w:id="4" w:author="Stone(ESO), James" w:date="2021-09-30T11:27:00Z">
        <w:r w:rsidR="002A3DC4">
          <w:t xml:space="preserve"> Onshore</w:t>
        </w:r>
      </w:ins>
      <w:r w:rsidR="00E84BCB">
        <w:t xml:space="preserve"> Transmission Owners’ price control review for the succeeding price control period. </w:t>
      </w:r>
      <w:ins w:id="5" w:author="Stone(ESO), James" w:date="2021-09-30T11:27:00Z">
        <w:r w:rsidR="002A3DC4">
          <w:t xml:space="preserve">The </w:t>
        </w:r>
        <w:r w:rsidR="002A3DC4" w:rsidRPr="00997368">
          <w:rPr>
            <w:b/>
            <w:bCs/>
          </w:rPr>
          <w:t xml:space="preserve">Offshore </w:t>
        </w:r>
      </w:ins>
      <w:ins w:id="6" w:author="Stone(ESO), James" w:date="2021-09-30T11:28:00Z">
        <w:r w:rsidR="00954355" w:rsidRPr="00997368">
          <w:rPr>
            <w:b/>
            <w:bCs/>
          </w:rPr>
          <w:t>Transmission</w:t>
        </w:r>
      </w:ins>
      <w:ins w:id="7" w:author="Stone(ESO), James" w:date="2021-09-30T11:27:00Z">
        <w:r w:rsidR="00745C3B" w:rsidRPr="00997368">
          <w:rPr>
            <w:b/>
            <w:bCs/>
          </w:rPr>
          <w:t xml:space="preserve"> Owners</w:t>
        </w:r>
      </w:ins>
      <w:ins w:id="8" w:author="Stone(ESO), James" w:date="2022-11-14T17:40:00Z">
        <w:r w:rsidR="00997368">
          <w:t>’</w:t>
        </w:r>
      </w:ins>
      <w:ins w:id="9" w:author="Stone(ESO), James" w:date="2021-09-30T11:27:00Z">
        <w:r w:rsidR="00745C3B">
          <w:t xml:space="preserve"> </w:t>
        </w:r>
      </w:ins>
      <w:ins w:id="10" w:author="Stone(ESO), James" w:date="2021-09-30T11:28:00Z">
        <w:r w:rsidR="00745C3B">
          <w:t xml:space="preserve">revenue for these activities is set at the point of the asset transfer of its </w:t>
        </w:r>
        <w:r w:rsidR="00745C3B" w:rsidRPr="00997368">
          <w:rPr>
            <w:b/>
            <w:bCs/>
          </w:rPr>
          <w:t xml:space="preserve">Offshore </w:t>
        </w:r>
        <w:r w:rsidR="00954355" w:rsidRPr="00997368">
          <w:rPr>
            <w:b/>
            <w:bCs/>
          </w:rPr>
          <w:t>Transmission</w:t>
        </w:r>
        <w:r w:rsidR="00745C3B" w:rsidRPr="00997368">
          <w:rPr>
            <w:b/>
            <w:bCs/>
          </w:rPr>
          <w:t xml:space="preserve"> System</w:t>
        </w:r>
        <w:r w:rsidR="00745C3B">
          <w:t>.</w:t>
        </w:r>
        <w:r w:rsidR="00954355">
          <w:t xml:space="preserve"> </w:t>
        </w:r>
      </w:ins>
      <w:r w:rsidR="00E84BCB" w:rsidRPr="007F0D2A">
        <w:rPr>
          <w:b/>
          <w:bCs/>
          <w:color w:val="FF0000"/>
        </w:rPr>
        <w:t>Transmission Network Use of System Charges</w:t>
      </w:r>
      <w:r w:rsidR="00E84BCB" w:rsidRPr="007F0D2A">
        <w:rPr>
          <w:color w:val="FF0000"/>
        </w:rPr>
        <w:t xml:space="preserve"> </w:t>
      </w:r>
      <w:r w:rsidR="00E84BCB">
        <w:t xml:space="preserve">are set to recover </w:t>
      </w:r>
      <w:del w:id="11" w:author="Stone(ESO), James" w:date="2021-09-30T11:31:00Z">
        <w:r w:rsidDel="005842E2">
          <w:delText xml:space="preserve">the Maximum Allowed Revenue as set by the Price Control </w:delText>
        </w:r>
      </w:del>
      <w:ins w:id="12" w:author="Stone(ESO), James" w:date="2021-09-30T11:31:00Z">
        <w:r w:rsidR="00054BFF">
          <w:t>this revenue</w:t>
        </w:r>
      </w:ins>
      <w:ins w:id="13" w:author="Stone(ESO), James" w:date="2021-09-30T11:33:00Z">
        <w:r w:rsidR="00EA2A7D">
          <w:t xml:space="preserve">. </w:t>
        </w:r>
      </w:ins>
      <w:del w:id="14" w:author="Stone(ESO), James" w:date="2021-09-30T11:32:00Z">
        <w:r w:rsidDel="005842E2">
          <w:delText>(where necessary, allowing for any K</w:delText>
        </w:r>
        <w:r w:rsidRPr="72B7604C" w:rsidDel="005842E2">
          <w:rPr>
            <w:vertAlign w:val="subscript"/>
          </w:rPr>
          <w:delText>t</w:delText>
        </w:r>
        <w:r w:rsidDel="005842E2">
          <w:delText xml:space="preserve"> adjustment for under or over recovery in a previous year net of the income recovered through pre-vesting connection charges</w:delText>
        </w:r>
      </w:del>
      <w:del w:id="15" w:author="Stone(ESO), James" w:date="2021-09-30T11:33:00Z">
        <w:r w:rsidDel="005842E2">
          <w:delText>).</w:delText>
        </w:r>
      </w:del>
    </w:p>
    <w:p w14:paraId="769C73B1" w14:textId="2140FFB6" w:rsidR="00897F6F" w:rsidRDefault="00897F6F" w:rsidP="00897F6F">
      <w:pPr>
        <w:pStyle w:val="paragraph"/>
        <w:spacing w:before="0" w:beforeAutospacing="0" w:after="0" w:afterAutospacing="0"/>
        <w:ind w:left="630"/>
        <w:jc w:val="both"/>
        <w:textAlignment w:val="baseline"/>
        <w:rPr>
          <w:ins w:id="16" w:author="Stone(ESO), James" w:date="2021-09-30T11:59:00Z"/>
          <w:rFonts w:ascii="&amp;quot" w:hAnsi="&amp;quot"/>
          <w:sz w:val="18"/>
          <w:szCs w:val="18"/>
        </w:rPr>
      </w:pPr>
    </w:p>
    <w:p w14:paraId="559E9E17" w14:textId="5F7C091D" w:rsidR="009D782D" w:rsidDel="00DF118B" w:rsidRDefault="009D782D" w:rsidP="00897F6F">
      <w:pPr>
        <w:pStyle w:val="paragraph"/>
        <w:spacing w:before="0" w:beforeAutospacing="0" w:after="0" w:afterAutospacing="0"/>
        <w:ind w:left="630"/>
        <w:jc w:val="both"/>
        <w:textAlignment w:val="baseline"/>
        <w:rPr>
          <w:del w:id="17" w:author="Stone(ESO), James" w:date="2021-09-30T13:14:00Z"/>
          <w:rFonts w:ascii="&amp;quot" w:hAnsi="&amp;quot"/>
          <w:sz w:val="18"/>
          <w:szCs w:val="18"/>
        </w:rPr>
      </w:pPr>
    </w:p>
    <w:p w14:paraId="241842F5" w14:textId="15F2A248" w:rsidR="007A176B" w:rsidRDefault="3C196CF8" w:rsidP="00F14143">
      <w:pPr>
        <w:pStyle w:val="1"/>
        <w:tabs>
          <w:tab w:val="num" w:pos="720"/>
        </w:tabs>
        <w:ind w:left="1627" w:hanging="907"/>
        <w:jc w:val="both"/>
      </w:pPr>
      <w:del w:id="18" w:author="Stone(ESO), James" w:date="2022-11-14T17:44:00Z">
        <w:r w:rsidRPr="6AECB173" w:rsidDel="00CA4E42">
          <w:rPr>
            <w:color w:val="FF0000"/>
          </w:rPr>
          <w:delText xml:space="preserve"> </w:delText>
        </w:r>
      </w:del>
    </w:p>
    <w:p w14:paraId="06FF6AE9" w14:textId="77777777" w:rsidR="00583743" w:rsidRPr="00A07532" w:rsidRDefault="00583743" w:rsidP="00583743">
      <w:pPr>
        <w:ind w:left="632"/>
        <w:rPr>
          <w:ins w:id="19" w:author="Stone(ESO), James" w:date="2022-11-14T17:45:00Z"/>
          <w:b/>
          <w:bCs/>
          <w:color w:val="FF0000"/>
        </w:rPr>
      </w:pPr>
      <w:ins w:id="20" w:author="Stone(ESO), James" w:date="2022-11-14T17:45:00Z">
        <w:r w:rsidRPr="72B7604C">
          <w:rPr>
            <w:rFonts w:ascii="Arial Bold" w:eastAsia="Times New Roman" w:hAnsi="Arial Bold" w:cs="Times New Roman"/>
            <w:b/>
            <w:bCs/>
            <w:sz w:val="28"/>
            <w:szCs w:val="28"/>
          </w:rPr>
          <w:t>Treatment of additional revenue adjustments associated with Income Adjusting Events</w:t>
        </w:r>
        <w:r w:rsidRPr="72B7604C">
          <w:rPr>
            <w:b/>
            <w:bCs/>
            <w:color w:val="FF0000"/>
          </w:rPr>
          <w:t xml:space="preserve"> </w:t>
        </w:r>
      </w:ins>
    </w:p>
    <w:p w14:paraId="0FB52C0A" w14:textId="42FF6999" w:rsidR="00583743" w:rsidRPr="00C16250" w:rsidRDefault="00583743" w:rsidP="00583743">
      <w:pPr>
        <w:pStyle w:val="1"/>
        <w:ind w:left="1870" w:hanging="1150"/>
        <w:jc w:val="both"/>
        <w:rPr>
          <w:ins w:id="21" w:author="Stone(ESO), James" w:date="2022-11-14T17:45:00Z"/>
        </w:rPr>
      </w:pPr>
      <w:ins w:id="22" w:author="Stone(ESO), James" w:date="2022-11-14T17:45:00Z">
        <w:r w:rsidRPr="00C16250">
          <w:t xml:space="preserve"> 14.14.</w:t>
        </w:r>
      </w:ins>
      <w:ins w:id="23" w:author="Mullen (ESO), Paul J" w:date="2022-12-07T16:18:00Z">
        <w:r w:rsidR="00BC668B">
          <w:t>14</w:t>
        </w:r>
      </w:ins>
      <w:ins w:id="24" w:author="Stone(ESO), James" w:date="2022-11-14T17:45:00Z">
        <w:r w:rsidRPr="00C16250">
          <w:tab/>
          <w:t xml:space="preserve">Under an </w:t>
        </w:r>
        <w:r w:rsidRPr="00C16250">
          <w:rPr>
            <w:b/>
            <w:bCs/>
          </w:rPr>
          <w:t>Offshore Transmission Licence</w:t>
        </w:r>
        <w:r w:rsidRPr="00C16250">
          <w:t xml:space="preserve"> there is provision for an </w:t>
        </w:r>
        <w:r w:rsidRPr="00C16250">
          <w:rPr>
            <w:b/>
            <w:bCs/>
          </w:rPr>
          <w:t>Income Adjusting Event</w:t>
        </w:r>
        <w:r w:rsidRPr="00C16250">
          <w:t xml:space="preserve">. The effect of this is to adjust the allowed revenue which was set at the point of asset transfer. </w:t>
        </w:r>
      </w:ins>
    </w:p>
    <w:p w14:paraId="3467225F" w14:textId="77777777" w:rsidR="00583743" w:rsidRPr="00A07532" w:rsidRDefault="00583743" w:rsidP="00583743">
      <w:pPr>
        <w:pStyle w:val="1"/>
        <w:tabs>
          <w:tab w:val="num" w:pos="720"/>
        </w:tabs>
        <w:ind w:left="1627" w:hanging="907"/>
        <w:jc w:val="both"/>
        <w:rPr>
          <w:ins w:id="25" w:author="Stone(ESO), James" w:date="2022-11-14T17:45:00Z"/>
          <w:color w:val="FF0000"/>
          <w:highlight w:val="yellow"/>
        </w:rPr>
      </w:pPr>
    </w:p>
    <w:p w14:paraId="739E6CD4" w14:textId="683EF9AF" w:rsidR="00583743" w:rsidRPr="00A07532" w:rsidDel="00954497" w:rsidRDefault="00583743" w:rsidP="00583743">
      <w:pPr>
        <w:pStyle w:val="1"/>
        <w:tabs>
          <w:tab w:val="num" w:pos="720"/>
        </w:tabs>
        <w:ind w:left="1870" w:hanging="1150"/>
        <w:jc w:val="both"/>
        <w:rPr>
          <w:ins w:id="26" w:author="Stone(ESO), James" w:date="2022-11-14T17:45:00Z"/>
          <w:del w:id="27" w:author="Mullen (ESO), Paul J" w:date="2022-12-07T08:05:00Z"/>
          <w:color w:val="FF0000"/>
        </w:rPr>
      </w:pPr>
    </w:p>
    <w:p w14:paraId="1FC1E473" w14:textId="3C201FF0" w:rsidR="00583743" w:rsidRPr="00C16250" w:rsidRDefault="00583743" w:rsidP="00583743">
      <w:pPr>
        <w:pStyle w:val="1"/>
        <w:tabs>
          <w:tab w:val="num" w:pos="720"/>
        </w:tabs>
        <w:ind w:left="1870" w:hanging="1150"/>
        <w:jc w:val="both"/>
        <w:rPr>
          <w:ins w:id="28" w:author="Stone(ESO), James" w:date="2022-11-14T17:45:00Z"/>
        </w:rPr>
      </w:pPr>
      <w:ins w:id="29" w:author="Stone(ESO), James" w:date="2022-11-14T17:45:00Z">
        <w:r w:rsidRPr="00C16250">
          <w:t xml:space="preserve"> 14.14.</w:t>
        </w:r>
      </w:ins>
      <w:ins w:id="30" w:author="Mullen (ESO), Paul J" w:date="2022-12-07T16:18:00Z">
        <w:r w:rsidR="00BC668B">
          <w:t>15</w:t>
        </w:r>
      </w:ins>
      <w:ins w:id="31" w:author="Stone(ESO), James" w:date="2022-11-14T17:45:00Z">
        <w:r w:rsidRPr="00C16250">
          <w:tab/>
          <w:t xml:space="preserve">For </w:t>
        </w:r>
        <w:r w:rsidRPr="00C16250">
          <w:rPr>
            <w:b/>
            <w:bCs/>
          </w:rPr>
          <w:t>Offshore Transmission Owners</w:t>
        </w:r>
      </w:ins>
      <w:ins w:id="32" w:author="Stone(ESO), James" w:date="2022-11-14T18:02:00Z">
        <w:r w:rsidR="004C7DE1">
          <w:rPr>
            <w:b/>
            <w:bCs/>
          </w:rPr>
          <w:t>’</w:t>
        </w:r>
      </w:ins>
      <w:ins w:id="33" w:author="Stone(ESO), James" w:date="2022-11-14T17:45:00Z">
        <w:r w:rsidRPr="00C16250">
          <w:t xml:space="preserve"> an adjustment (whether positive or negative) due to an </w:t>
        </w:r>
        <w:r w:rsidRPr="00C16250">
          <w:rPr>
            <w:b/>
            <w:bCs/>
          </w:rPr>
          <w:t>Income Adjusting Event</w:t>
        </w:r>
        <w:r w:rsidRPr="00C16250">
          <w:t xml:space="preserve"> approved by the </w:t>
        </w:r>
        <w:r w:rsidRPr="00C16250">
          <w:rPr>
            <w:b/>
            <w:bCs/>
          </w:rPr>
          <w:t xml:space="preserve">Authority </w:t>
        </w:r>
        <w:r w:rsidRPr="00C16250">
          <w:t xml:space="preserve">in </w:t>
        </w:r>
        <w:r w:rsidRPr="00C16250">
          <w:rPr>
            <w:b/>
            <w:bCs/>
          </w:rPr>
          <w:t>Financial Year</w:t>
        </w:r>
        <w:r w:rsidRPr="00C16250">
          <w:t xml:space="preserve"> ‘t’ will need to be made to the </w:t>
        </w:r>
        <w:r w:rsidRPr="00C16250">
          <w:rPr>
            <w:b/>
            <w:bCs/>
          </w:rPr>
          <w:t>Offshore Transmission Owners’</w:t>
        </w:r>
        <w:r w:rsidRPr="00C16250">
          <w:t xml:space="preserve"> revenue. The value (as approved by the </w:t>
        </w:r>
        <w:r w:rsidRPr="00C16250">
          <w:rPr>
            <w:b/>
            <w:bCs/>
          </w:rPr>
          <w:t>Authority</w:t>
        </w:r>
        <w:r w:rsidRPr="00C16250">
          <w:t xml:space="preserve">) of the </w:t>
        </w:r>
        <w:r w:rsidRPr="00C16250">
          <w:rPr>
            <w:b/>
            <w:bCs/>
          </w:rPr>
          <w:t xml:space="preserve">Income Adjusting Event </w:t>
        </w:r>
        <w:r w:rsidRPr="00C16250">
          <w:t xml:space="preserve">will be used to adjust the </w:t>
        </w:r>
        <w:r w:rsidRPr="00C16250">
          <w:rPr>
            <w:b/>
            <w:bCs/>
          </w:rPr>
          <w:t>Offshore Transmission Owners’</w:t>
        </w:r>
        <w:r w:rsidRPr="00C16250">
          <w:t xml:space="preserve"> revenue for </w:t>
        </w:r>
        <w:r w:rsidRPr="00C16250">
          <w:rPr>
            <w:b/>
            <w:bCs/>
          </w:rPr>
          <w:t>Financial Year</w:t>
        </w:r>
        <w:r w:rsidRPr="00C16250">
          <w:t xml:space="preserve"> ‘t+1’ (unless otherwise approved by the </w:t>
        </w:r>
        <w:r w:rsidRPr="00C16250">
          <w:rPr>
            <w:b/>
            <w:bCs/>
          </w:rPr>
          <w:t>Authority</w:t>
        </w:r>
        <w:r w:rsidRPr="00C16250">
          <w:t xml:space="preserve">) following </w:t>
        </w:r>
        <w:r w:rsidRPr="00C16250">
          <w:rPr>
            <w:b/>
            <w:bCs/>
          </w:rPr>
          <w:t>Authority</w:t>
        </w:r>
        <w:r w:rsidRPr="00C16250">
          <w:t xml:space="preserve"> approval in </w:t>
        </w:r>
        <w:r w:rsidRPr="00C16250">
          <w:rPr>
            <w:b/>
            <w:bCs/>
          </w:rPr>
          <w:t>Financial Year</w:t>
        </w:r>
        <w:r w:rsidRPr="00C16250">
          <w:t xml:space="preserve"> ‘t’ for recovery through the </w:t>
        </w:r>
        <w:r w:rsidRPr="00C16250">
          <w:rPr>
            <w:b/>
            <w:bCs/>
          </w:rPr>
          <w:t xml:space="preserve">Transmission Demand Residual </w:t>
        </w:r>
        <w:r w:rsidRPr="00C16250">
          <w:t xml:space="preserve">for </w:t>
        </w:r>
        <w:r w:rsidRPr="00C16250">
          <w:rPr>
            <w:b/>
            <w:bCs/>
          </w:rPr>
          <w:t xml:space="preserve">Financial Year </w:t>
        </w:r>
        <w:r>
          <w:rPr>
            <w:b/>
            <w:bCs/>
          </w:rPr>
          <w:t>‘</w:t>
        </w:r>
        <w:r w:rsidRPr="00C16250">
          <w:t>t+1</w:t>
        </w:r>
        <w:r>
          <w:t>’</w:t>
        </w:r>
        <w:r w:rsidRPr="00C16250">
          <w:t xml:space="preserve">. For the avoidance of doubt, if an </w:t>
        </w:r>
        <w:r w:rsidRPr="00C16250">
          <w:rPr>
            <w:b/>
            <w:bCs/>
          </w:rPr>
          <w:t>Income Adjusting Event</w:t>
        </w:r>
        <w:r w:rsidRPr="00C16250">
          <w:t xml:space="preserve"> is approved by the </w:t>
        </w:r>
        <w:r w:rsidRPr="00C16250">
          <w:rPr>
            <w:b/>
            <w:bCs/>
          </w:rPr>
          <w:t>Authority</w:t>
        </w:r>
        <w:r w:rsidRPr="00C16250">
          <w:t xml:space="preserve"> after 25 January in </w:t>
        </w:r>
        <w:r w:rsidRPr="00C16250">
          <w:rPr>
            <w:b/>
            <w:bCs/>
          </w:rPr>
          <w:t>Financial Year</w:t>
        </w:r>
        <w:r w:rsidRPr="00C16250">
          <w:t xml:space="preserve"> ‘t’, the approved value will be used to adjust the </w:t>
        </w:r>
        <w:r w:rsidRPr="00C16250">
          <w:rPr>
            <w:b/>
            <w:bCs/>
          </w:rPr>
          <w:t>Offshore Transmission Owners’</w:t>
        </w:r>
        <w:r w:rsidRPr="00C16250">
          <w:t xml:space="preserve"> revenue for </w:t>
        </w:r>
        <w:r w:rsidRPr="00C16250">
          <w:rPr>
            <w:b/>
            <w:bCs/>
          </w:rPr>
          <w:t xml:space="preserve">Financial Year </w:t>
        </w:r>
        <w:r w:rsidRPr="00C16250">
          <w:t xml:space="preserve">‘t+2’, for recovery via the </w:t>
        </w:r>
        <w:r w:rsidRPr="00C16250">
          <w:rPr>
            <w:b/>
            <w:bCs/>
          </w:rPr>
          <w:t xml:space="preserve">Transmission Demand Residual </w:t>
        </w:r>
        <w:r w:rsidRPr="00C16250">
          <w:t xml:space="preserve">for </w:t>
        </w:r>
        <w:r w:rsidRPr="00C16250">
          <w:rPr>
            <w:b/>
            <w:bCs/>
          </w:rPr>
          <w:t>Financial Year</w:t>
        </w:r>
        <w:r w:rsidRPr="00C16250">
          <w:t xml:space="preserve"> ‘t+2’. </w:t>
        </w:r>
      </w:ins>
    </w:p>
    <w:p w14:paraId="74317207" w14:textId="5A889857" w:rsidR="5AA87FF5" w:rsidRDefault="5AA87FF5" w:rsidP="5AA87FF5">
      <w:pPr>
        <w:pStyle w:val="1"/>
        <w:ind w:left="1627"/>
        <w:jc w:val="both"/>
      </w:pPr>
    </w:p>
    <w:p w14:paraId="11908AF5" w14:textId="77777777" w:rsidR="00406461" w:rsidRPr="00406461" w:rsidRDefault="00406461" w:rsidP="00406461">
      <w:pPr>
        <w:spacing w:after="0" w:line="240" w:lineRule="auto"/>
        <w:rPr>
          <w:rFonts w:ascii="Times New Roman" w:eastAsia="Times New Roman" w:hAnsi="Times New Roman" w:cs="Times New Roman"/>
          <w:sz w:val="24"/>
          <w:szCs w:val="24"/>
          <w:lang w:eastAsia="en-GB"/>
        </w:rPr>
      </w:pPr>
      <w:r w:rsidRPr="00406461">
        <w:rPr>
          <w:rFonts w:ascii="Times New Roman" w:eastAsia="Times New Roman" w:hAnsi="Times New Roman" w:cs="Times New Roman"/>
          <w:sz w:val="24"/>
          <w:szCs w:val="24"/>
          <w:lang w:eastAsia="en-GB"/>
        </w:rPr>
        <w:t>​</w:t>
      </w:r>
    </w:p>
    <w:p w14:paraId="4F7B1F4F" w14:textId="77777777" w:rsidR="00406461" w:rsidRDefault="00406461" w:rsidP="00F14143">
      <w:pPr>
        <w:pStyle w:val="1"/>
        <w:tabs>
          <w:tab w:val="num" w:pos="720"/>
        </w:tabs>
        <w:ind w:left="1627" w:hanging="907"/>
        <w:jc w:val="both"/>
      </w:pPr>
    </w:p>
    <w:sectPr w:rsidR="00406461">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6F2C9" w14:textId="77777777" w:rsidR="00720208" w:rsidRDefault="00720208" w:rsidP="00DD46BC">
      <w:pPr>
        <w:spacing w:after="0" w:line="240" w:lineRule="auto"/>
      </w:pPr>
      <w:r>
        <w:separator/>
      </w:r>
    </w:p>
  </w:endnote>
  <w:endnote w:type="continuationSeparator" w:id="0">
    <w:p w14:paraId="35E1E7CA" w14:textId="77777777" w:rsidR="00720208" w:rsidRDefault="00720208" w:rsidP="00DD4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amp;quot">
    <w:altName w:val="Cambria"/>
    <w:panose1 w:val="00000000000000000000"/>
    <w:charset w:val="00"/>
    <w:family w:val="roman"/>
    <w:notTrueType/>
    <w:pitch w:val="default"/>
  </w:font>
  <w:font w:name="Arial Bold">
    <w:panose1 w:val="020B0704020202020204"/>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D070E" w14:textId="77777777" w:rsidR="00720208" w:rsidRDefault="00720208" w:rsidP="00DD46BC">
      <w:pPr>
        <w:spacing w:after="0" w:line="240" w:lineRule="auto"/>
      </w:pPr>
      <w:r>
        <w:separator/>
      </w:r>
    </w:p>
  </w:footnote>
  <w:footnote w:type="continuationSeparator" w:id="0">
    <w:p w14:paraId="69116C04" w14:textId="77777777" w:rsidR="00720208" w:rsidRDefault="00720208" w:rsidP="00DD46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FBAFC" w14:textId="14167068" w:rsidR="00DD46BC" w:rsidRPr="00DD46BC" w:rsidRDefault="00DD46BC" w:rsidP="00DD46BC">
    <w:pPr>
      <w:pStyle w:val="Header"/>
      <w:jc w:val="center"/>
      <w:rPr>
        <w:rFonts w:ascii="Arial" w:hAnsi="Arial" w:cs="Arial"/>
        <w:b/>
        <w:bCs/>
        <w:color w:val="000000" w:themeColor="text1"/>
        <w:sz w:val="24"/>
        <w:szCs w:val="24"/>
      </w:rPr>
    </w:pPr>
    <w:r w:rsidRPr="00DD46BC">
      <w:rPr>
        <w:rFonts w:ascii="Arial" w:hAnsi="Arial" w:cs="Arial"/>
        <w:b/>
        <w:bCs/>
        <w:color w:val="000000" w:themeColor="text1"/>
        <w:sz w:val="24"/>
        <w:szCs w:val="24"/>
      </w:rPr>
      <w:t>CMP344 Legal Text Post Ofgem Send Back</w:t>
    </w:r>
  </w:p>
  <w:p w14:paraId="3BE314D5" w14:textId="4F973006" w:rsidR="00DD46BC" w:rsidRPr="00DD46BC" w:rsidRDefault="00DD46BC" w:rsidP="00DD46BC">
    <w:pPr>
      <w:pStyle w:val="Header"/>
      <w:jc w:val="center"/>
      <w:rPr>
        <w:rFonts w:ascii="Arial" w:hAnsi="Arial" w:cs="Arial"/>
        <w:i/>
        <w:iCs/>
        <w:color w:val="FF0000"/>
        <w:sz w:val="20"/>
        <w:szCs w:val="20"/>
      </w:rPr>
    </w:pPr>
    <w:r w:rsidRPr="00DD46BC">
      <w:rPr>
        <w:rFonts w:ascii="Arial" w:hAnsi="Arial" w:cs="Arial"/>
        <w:i/>
        <w:iCs/>
        <w:color w:val="FF0000"/>
        <w:sz w:val="20"/>
        <w:szCs w:val="20"/>
      </w:rPr>
      <w:t>Changes vs the current CUSC (Baseline) shown in red text</w:t>
    </w:r>
  </w:p>
  <w:p w14:paraId="465FCE63" w14:textId="77777777" w:rsidR="00DD46BC" w:rsidRDefault="00DD46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940E8"/>
    <w:multiLevelType w:val="singleLevel"/>
    <w:tmpl w:val="2A64BD36"/>
    <w:lvl w:ilvl="0">
      <w:start w:val="2"/>
      <w:numFmt w:val="decimal"/>
      <w:lvlText w:val="14.14.%1"/>
      <w:lvlJc w:val="left"/>
      <w:pPr>
        <w:tabs>
          <w:tab w:val="num" w:pos="992"/>
        </w:tabs>
        <w:ind w:left="1899" w:hanging="907"/>
      </w:pPr>
      <w:rPr>
        <w:rFonts w:ascii="Arial" w:hAnsi="Arial" w:hint="default"/>
        <w:b w:val="0"/>
        <w:i w:val="0"/>
        <w:sz w:val="22"/>
      </w:rPr>
    </w:lvl>
  </w:abstractNum>
  <w:abstractNum w:abstractNumId="1" w15:restartNumberingAfterBreak="0">
    <w:nsid w:val="439A305E"/>
    <w:multiLevelType w:val="hybridMultilevel"/>
    <w:tmpl w:val="FFFFFFFF"/>
    <w:lvl w:ilvl="0" w:tplc="8C449F3C">
      <w:start w:val="1"/>
      <w:numFmt w:val="decimal"/>
      <w:lvlText w:val="14.14.%1"/>
      <w:lvlJc w:val="left"/>
      <w:pPr>
        <w:ind w:left="720" w:hanging="360"/>
      </w:pPr>
    </w:lvl>
    <w:lvl w:ilvl="1" w:tplc="69CE6BFC">
      <w:start w:val="1"/>
      <w:numFmt w:val="lowerLetter"/>
      <w:lvlText w:val="%2."/>
      <w:lvlJc w:val="left"/>
      <w:pPr>
        <w:ind w:left="1440" w:hanging="360"/>
      </w:pPr>
    </w:lvl>
    <w:lvl w:ilvl="2" w:tplc="02AE2EC2">
      <w:start w:val="1"/>
      <w:numFmt w:val="lowerRoman"/>
      <w:lvlText w:val="%3."/>
      <w:lvlJc w:val="right"/>
      <w:pPr>
        <w:ind w:left="2160" w:hanging="180"/>
      </w:pPr>
    </w:lvl>
    <w:lvl w:ilvl="3" w:tplc="274AB646">
      <w:start w:val="1"/>
      <w:numFmt w:val="decimal"/>
      <w:lvlText w:val="%4."/>
      <w:lvlJc w:val="left"/>
      <w:pPr>
        <w:ind w:left="2880" w:hanging="360"/>
      </w:pPr>
    </w:lvl>
    <w:lvl w:ilvl="4" w:tplc="4BE29B1A">
      <w:start w:val="1"/>
      <w:numFmt w:val="lowerLetter"/>
      <w:lvlText w:val="%5."/>
      <w:lvlJc w:val="left"/>
      <w:pPr>
        <w:ind w:left="3600" w:hanging="360"/>
      </w:pPr>
    </w:lvl>
    <w:lvl w:ilvl="5" w:tplc="DD42EEE0">
      <w:start w:val="1"/>
      <w:numFmt w:val="lowerRoman"/>
      <w:lvlText w:val="%6."/>
      <w:lvlJc w:val="right"/>
      <w:pPr>
        <w:ind w:left="4320" w:hanging="180"/>
      </w:pPr>
    </w:lvl>
    <w:lvl w:ilvl="6" w:tplc="D17047C8">
      <w:start w:val="1"/>
      <w:numFmt w:val="decimal"/>
      <w:lvlText w:val="%7."/>
      <w:lvlJc w:val="left"/>
      <w:pPr>
        <w:ind w:left="5040" w:hanging="360"/>
      </w:pPr>
    </w:lvl>
    <w:lvl w:ilvl="7" w:tplc="4036D54C">
      <w:start w:val="1"/>
      <w:numFmt w:val="lowerLetter"/>
      <w:lvlText w:val="%8."/>
      <w:lvlJc w:val="left"/>
      <w:pPr>
        <w:ind w:left="5760" w:hanging="360"/>
      </w:pPr>
    </w:lvl>
    <w:lvl w:ilvl="8" w:tplc="4F3E51B6">
      <w:start w:val="1"/>
      <w:numFmt w:val="lowerRoman"/>
      <w:lvlText w:val="%9."/>
      <w:lvlJc w:val="right"/>
      <w:pPr>
        <w:ind w:left="6480" w:hanging="180"/>
      </w:pPr>
    </w:lvl>
  </w:abstractNum>
  <w:abstractNum w:abstractNumId="2" w15:restartNumberingAfterBreak="0">
    <w:nsid w:val="5D984846"/>
    <w:multiLevelType w:val="hybridMultilevel"/>
    <w:tmpl w:val="DF8A6198"/>
    <w:lvl w:ilvl="0" w:tplc="70DC3BCA">
      <w:start w:val="1"/>
      <w:numFmt w:val="decimal"/>
      <w:lvlText w:val="14.14.%1"/>
      <w:lvlJc w:val="left"/>
      <w:pPr>
        <w:ind w:left="720" w:hanging="360"/>
      </w:pPr>
    </w:lvl>
    <w:lvl w:ilvl="1" w:tplc="2A2C55D8">
      <w:start w:val="1"/>
      <w:numFmt w:val="lowerLetter"/>
      <w:lvlText w:val="%2."/>
      <w:lvlJc w:val="left"/>
      <w:pPr>
        <w:ind w:left="1440" w:hanging="360"/>
      </w:pPr>
    </w:lvl>
    <w:lvl w:ilvl="2" w:tplc="C0BA3FEA">
      <w:start w:val="1"/>
      <w:numFmt w:val="lowerRoman"/>
      <w:lvlText w:val="%3."/>
      <w:lvlJc w:val="right"/>
      <w:pPr>
        <w:ind w:left="2160" w:hanging="180"/>
      </w:pPr>
    </w:lvl>
    <w:lvl w:ilvl="3" w:tplc="822A2A58">
      <w:start w:val="1"/>
      <w:numFmt w:val="decimal"/>
      <w:lvlText w:val="%4."/>
      <w:lvlJc w:val="left"/>
      <w:pPr>
        <w:ind w:left="2880" w:hanging="360"/>
      </w:pPr>
    </w:lvl>
    <w:lvl w:ilvl="4" w:tplc="B5563666">
      <w:start w:val="1"/>
      <w:numFmt w:val="lowerLetter"/>
      <w:lvlText w:val="%5."/>
      <w:lvlJc w:val="left"/>
      <w:pPr>
        <w:ind w:left="3600" w:hanging="360"/>
      </w:pPr>
    </w:lvl>
    <w:lvl w:ilvl="5" w:tplc="3452A254">
      <w:start w:val="1"/>
      <w:numFmt w:val="lowerRoman"/>
      <w:lvlText w:val="%6."/>
      <w:lvlJc w:val="right"/>
      <w:pPr>
        <w:ind w:left="4320" w:hanging="180"/>
      </w:pPr>
    </w:lvl>
    <w:lvl w:ilvl="6" w:tplc="EA488D32">
      <w:start w:val="1"/>
      <w:numFmt w:val="decimal"/>
      <w:lvlText w:val="%7."/>
      <w:lvlJc w:val="left"/>
      <w:pPr>
        <w:ind w:left="5040" w:hanging="360"/>
      </w:pPr>
    </w:lvl>
    <w:lvl w:ilvl="7" w:tplc="1E82E656">
      <w:start w:val="1"/>
      <w:numFmt w:val="lowerLetter"/>
      <w:lvlText w:val="%8."/>
      <w:lvlJc w:val="left"/>
      <w:pPr>
        <w:ind w:left="5760" w:hanging="360"/>
      </w:pPr>
    </w:lvl>
    <w:lvl w:ilvl="8" w:tplc="11C043F8">
      <w:start w:val="1"/>
      <w:numFmt w:val="lowerRoman"/>
      <w:lvlText w:val="%9."/>
      <w:lvlJc w:val="right"/>
      <w:pPr>
        <w:ind w:left="648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one(ESO), James">
    <w15:presenceInfo w15:providerId="AD" w15:userId="S::james.stone@uk.nationalgrid.com::be2b630b-d76b-4bb4-b46b-e8e220e20b2e"/>
  </w15:person>
  <w15:person w15:author="Mullen (ESO), Paul J">
    <w15:presenceInfo w15:providerId="AD" w15:userId="S::paul.j.mullen@uk.nationalgrid.com::bf3d1d73-b4d7-4bb4-8793-c91dcec306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F23"/>
    <w:rsid w:val="00010A30"/>
    <w:rsid w:val="00013C3C"/>
    <w:rsid w:val="0002600B"/>
    <w:rsid w:val="00026EFB"/>
    <w:rsid w:val="00035299"/>
    <w:rsid w:val="000353C1"/>
    <w:rsid w:val="00036EE4"/>
    <w:rsid w:val="00041AFE"/>
    <w:rsid w:val="000462FB"/>
    <w:rsid w:val="0004760D"/>
    <w:rsid w:val="00052FBE"/>
    <w:rsid w:val="00054BFF"/>
    <w:rsid w:val="000564C1"/>
    <w:rsid w:val="000701B5"/>
    <w:rsid w:val="00077ED9"/>
    <w:rsid w:val="00087B47"/>
    <w:rsid w:val="00091EA6"/>
    <w:rsid w:val="000A62E2"/>
    <w:rsid w:val="000B3B59"/>
    <w:rsid w:val="000B7796"/>
    <w:rsid w:val="000C2ADC"/>
    <w:rsid w:val="000E216F"/>
    <w:rsid w:val="000F1AF3"/>
    <w:rsid w:val="000F26C9"/>
    <w:rsid w:val="0010098F"/>
    <w:rsid w:val="001045F6"/>
    <w:rsid w:val="00113D02"/>
    <w:rsid w:val="001177F9"/>
    <w:rsid w:val="0012765F"/>
    <w:rsid w:val="00140394"/>
    <w:rsid w:val="00165B75"/>
    <w:rsid w:val="00171569"/>
    <w:rsid w:val="00174889"/>
    <w:rsid w:val="00176743"/>
    <w:rsid w:val="00177679"/>
    <w:rsid w:val="00183954"/>
    <w:rsid w:val="00187342"/>
    <w:rsid w:val="00190FCC"/>
    <w:rsid w:val="001957B2"/>
    <w:rsid w:val="001974AA"/>
    <w:rsid w:val="0019E223"/>
    <w:rsid w:val="001A0B9C"/>
    <w:rsid w:val="001A24E7"/>
    <w:rsid w:val="001C1CFB"/>
    <w:rsid w:val="001C2FDB"/>
    <w:rsid w:val="001C51C3"/>
    <w:rsid w:val="001D04F6"/>
    <w:rsid w:val="001D204E"/>
    <w:rsid w:val="001D418C"/>
    <w:rsid w:val="001D53AE"/>
    <w:rsid w:val="001D658E"/>
    <w:rsid w:val="001E152C"/>
    <w:rsid w:val="001E2BDB"/>
    <w:rsid w:val="001E5311"/>
    <w:rsid w:val="001E6E42"/>
    <w:rsid w:val="001F647C"/>
    <w:rsid w:val="001F7E80"/>
    <w:rsid w:val="0020199D"/>
    <w:rsid w:val="00204A3E"/>
    <w:rsid w:val="00204DE4"/>
    <w:rsid w:val="0021620E"/>
    <w:rsid w:val="00220D43"/>
    <w:rsid w:val="00231F1A"/>
    <w:rsid w:val="00232A0F"/>
    <w:rsid w:val="00241970"/>
    <w:rsid w:val="00282CEB"/>
    <w:rsid w:val="0028329A"/>
    <w:rsid w:val="002A189C"/>
    <w:rsid w:val="002A3DC4"/>
    <w:rsid w:val="002C1470"/>
    <w:rsid w:val="002C21CC"/>
    <w:rsid w:val="002C2590"/>
    <w:rsid w:val="002C668F"/>
    <w:rsid w:val="002D4025"/>
    <w:rsid w:val="002E1179"/>
    <w:rsid w:val="002E3BD3"/>
    <w:rsid w:val="002E44EE"/>
    <w:rsid w:val="002F6D68"/>
    <w:rsid w:val="0031034F"/>
    <w:rsid w:val="00314720"/>
    <w:rsid w:val="00335481"/>
    <w:rsid w:val="00340CB2"/>
    <w:rsid w:val="0034415B"/>
    <w:rsid w:val="0034424E"/>
    <w:rsid w:val="0034761F"/>
    <w:rsid w:val="00357F6B"/>
    <w:rsid w:val="0036563F"/>
    <w:rsid w:val="00365995"/>
    <w:rsid w:val="00383F02"/>
    <w:rsid w:val="003D0B27"/>
    <w:rsid w:val="003D1BC6"/>
    <w:rsid w:val="003D3612"/>
    <w:rsid w:val="003E083C"/>
    <w:rsid w:val="003E0DDD"/>
    <w:rsid w:val="003F0A97"/>
    <w:rsid w:val="003F4753"/>
    <w:rsid w:val="003F5782"/>
    <w:rsid w:val="003F7236"/>
    <w:rsid w:val="00401367"/>
    <w:rsid w:val="00403FDA"/>
    <w:rsid w:val="0040483F"/>
    <w:rsid w:val="00406461"/>
    <w:rsid w:val="00412AB4"/>
    <w:rsid w:val="00414F30"/>
    <w:rsid w:val="00423A87"/>
    <w:rsid w:val="0043141C"/>
    <w:rsid w:val="00434310"/>
    <w:rsid w:val="00437CE1"/>
    <w:rsid w:val="00441EFD"/>
    <w:rsid w:val="00447BDF"/>
    <w:rsid w:val="00451BF6"/>
    <w:rsid w:val="00453488"/>
    <w:rsid w:val="0046382B"/>
    <w:rsid w:val="00463C5C"/>
    <w:rsid w:val="0047184F"/>
    <w:rsid w:val="0047776A"/>
    <w:rsid w:val="0048712E"/>
    <w:rsid w:val="004916C2"/>
    <w:rsid w:val="00496558"/>
    <w:rsid w:val="004A2DBF"/>
    <w:rsid w:val="004A349A"/>
    <w:rsid w:val="004A584D"/>
    <w:rsid w:val="004C00C2"/>
    <w:rsid w:val="004C1109"/>
    <w:rsid w:val="004C2ABE"/>
    <w:rsid w:val="004C39C0"/>
    <w:rsid w:val="004C3E62"/>
    <w:rsid w:val="004C4102"/>
    <w:rsid w:val="004C6407"/>
    <w:rsid w:val="004C76FB"/>
    <w:rsid w:val="004C7DE1"/>
    <w:rsid w:val="004D2235"/>
    <w:rsid w:val="004D4AF0"/>
    <w:rsid w:val="004D54A3"/>
    <w:rsid w:val="004E26DE"/>
    <w:rsid w:val="004F0046"/>
    <w:rsid w:val="004F3FB8"/>
    <w:rsid w:val="004F4AA4"/>
    <w:rsid w:val="00506816"/>
    <w:rsid w:val="005140FA"/>
    <w:rsid w:val="005262D2"/>
    <w:rsid w:val="00535ADD"/>
    <w:rsid w:val="005365EC"/>
    <w:rsid w:val="00541D34"/>
    <w:rsid w:val="00542A4A"/>
    <w:rsid w:val="0054619E"/>
    <w:rsid w:val="005465A3"/>
    <w:rsid w:val="00550556"/>
    <w:rsid w:val="00564E98"/>
    <w:rsid w:val="005652F4"/>
    <w:rsid w:val="005803F7"/>
    <w:rsid w:val="0058148C"/>
    <w:rsid w:val="00581A66"/>
    <w:rsid w:val="0058200C"/>
    <w:rsid w:val="00583743"/>
    <w:rsid w:val="005842E2"/>
    <w:rsid w:val="00584BAD"/>
    <w:rsid w:val="00596860"/>
    <w:rsid w:val="005A00E4"/>
    <w:rsid w:val="005B5375"/>
    <w:rsid w:val="005C4A6C"/>
    <w:rsid w:val="005D5D85"/>
    <w:rsid w:val="005D7BFA"/>
    <w:rsid w:val="005E4A7E"/>
    <w:rsid w:val="005E649B"/>
    <w:rsid w:val="005F0032"/>
    <w:rsid w:val="005F01C1"/>
    <w:rsid w:val="00607739"/>
    <w:rsid w:val="00612F31"/>
    <w:rsid w:val="00625AB8"/>
    <w:rsid w:val="006264F3"/>
    <w:rsid w:val="00626511"/>
    <w:rsid w:val="00631C5E"/>
    <w:rsid w:val="00631E6E"/>
    <w:rsid w:val="006324AC"/>
    <w:rsid w:val="00634636"/>
    <w:rsid w:val="006368F4"/>
    <w:rsid w:val="00640C01"/>
    <w:rsid w:val="00645315"/>
    <w:rsid w:val="00645E31"/>
    <w:rsid w:val="00645E64"/>
    <w:rsid w:val="00646059"/>
    <w:rsid w:val="00654F82"/>
    <w:rsid w:val="00665869"/>
    <w:rsid w:val="00670004"/>
    <w:rsid w:val="00674CEE"/>
    <w:rsid w:val="006771C3"/>
    <w:rsid w:val="0068340F"/>
    <w:rsid w:val="00684BD2"/>
    <w:rsid w:val="00685041"/>
    <w:rsid w:val="0068530D"/>
    <w:rsid w:val="0068669C"/>
    <w:rsid w:val="00697697"/>
    <w:rsid w:val="006A1C30"/>
    <w:rsid w:val="006A1E13"/>
    <w:rsid w:val="006A629E"/>
    <w:rsid w:val="006A8C82"/>
    <w:rsid w:val="006B039B"/>
    <w:rsid w:val="006B66E9"/>
    <w:rsid w:val="006C696A"/>
    <w:rsid w:val="006E684D"/>
    <w:rsid w:val="00713246"/>
    <w:rsid w:val="00720208"/>
    <w:rsid w:val="007323FA"/>
    <w:rsid w:val="007407C2"/>
    <w:rsid w:val="00745C3B"/>
    <w:rsid w:val="0075307A"/>
    <w:rsid w:val="00762ADA"/>
    <w:rsid w:val="007646DD"/>
    <w:rsid w:val="00766CEC"/>
    <w:rsid w:val="00772FA6"/>
    <w:rsid w:val="007774BE"/>
    <w:rsid w:val="007776B5"/>
    <w:rsid w:val="00784AF9"/>
    <w:rsid w:val="0079230A"/>
    <w:rsid w:val="007967F2"/>
    <w:rsid w:val="0079785C"/>
    <w:rsid w:val="007A0867"/>
    <w:rsid w:val="007A13B2"/>
    <w:rsid w:val="007A176B"/>
    <w:rsid w:val="007B570A"/>
    <w:rsid w:val="007B5F07"/>
    <w:rsid w:val="007C2AD4"/>
    <w:rsid w:val="007C55AB"/>
    <w:rsid w:val="007C74D5"/>
    <w:rsid w:val="007C7D63"/>
    <w:rsid w:val="007D274F"/>
    <w:rsid w:val="007E1B04"/>
    <w:rsid w:val="007E2759"/>
    <w:rsid w:val="007E65AD"/>
    <w:rsid w:val="007F0D2A"/>
    <w:rsid w:val="007F3EE5"/>
    <w:rsid w:val="007F6EB3"/>
    <w:rsid w:val="00800BC7"/>
    <w:rsid w:val="00801613"/>
    <w:rsid w:val="008048D5"/>
    <w:rsid w:val="0082070A"/>
    <w:rsid w:val="0082799D"/>
    <w:rsid w:val="00833332"/>
    <w:rsid w:val="00837FC4"/>
    <w:rsid w:val="00847193"/>
    <w:rsid w:val="008472C6"/>
    <w:rsid w:val="00851A12"/>
    <w:rsid w:val="008556EE"/>
    <w:rsid w:val="008576C0"/>
    <w:rsid w:val="00862B96"/>
    <w:rsid w:val="008770DB"/>
    <w:rsid w:val="00877D29"/>
    <w:rsid w:val="00877FA0"/>
    <w:rsid w:val="008802B2"/>
    <w:rsid w:val="00885A75"/>
    <w:rsid w:val="0088670D"/>
    <w:rsid w:val="00892A7F"/>
    <w:rsid w:val="00897F6F"/>
    <w:rsid w:val="008B0D5A"/>
    <w:rsid w:val="008B3FD3"/>
    <w:rsid w:val="008B6A2E"/>
    <w:rsid w:val="008C05F1"/>
    <w:rsid w:val="008C14DD"/>
    <w:rsid w:val="008C1DE1"/>
    <w:rsid w:val="008C3B78"/>
    <w:rsid w:val="008D1AD1"/>
    <w:rsid w:val="008D30AF"/>
    <w:rsid w:val="008E1D44"/>
    <w:rsid w:val="008E6574"/>
    <w:rsid w:val="008E7328"/>
    <w:rsid w:val="008F2DC5"/>
    <w:rsid w:val="0090412A"/>
    <w:rsid w:val="00905E7B"/>
    <w:rsid w:val="009113D5"/>
    <w:rsid w:val="00913AEF"/>
    <w:rsid w:val="00916603"/>
    <w:rsid w:val="0091674C"/>
    <w:rsid w:val="009167B7"/>
    <w:rsid w:val="00922C42"/>
    <w:rsid w:val="00923E09"/>
    <w:rsid w:val="009302B7"/>
    <w:rsid w:val="00931447"/>
    <w:rsid w:val="0093345F"/>
    <w:rsid w:val="0093381E"/>
    <w:rsid w:val="00945ACB"/>
    <w:rsid w:val="00947231"/>
    <w:rsid w:val="00954355"/>
    <w:rsid w:val="00954497"/>
    <w:rsid w:val="00964883"/>
    <w:rsid w:val="009728AB"/>
    <w:rsid w:val="00975200"/>
    <w:rsid w:val="00977E92"/>
    <w:rsid w:val="0098472D"/>
    <w:rsid w:val="00986E87"/>
    <w:rsid w:val="00987A82"/>
    <w:rsid w:val="00991461"/>
    <w:rsid w:val="00992DA9"/>
    <w:rsid w:val="00997368"/>
    <w:rsid w:val="009B497A"/>
    <w:rsid w:val="009B735E"/>
    <w:rsid w:val="009B7C5A"/>
    <w:rsid w:val="009C3658"/>
    <w:rsid w:val="009D05B1"/>
    <w:rsid w:val="009D18F2"/>
    <w:rsid w:val="009D4D8D"/>
    <w:rsid w:val="009D782D"/>
    <w:rsid w:val="009D7DE3"/>
    <w:rsid w:val="009E670A"/>
    <w:rsid w:val="00A00F92"/>
    <w:rsid w:val="00A07532"/>
    <w:rsid w:val="00A200D1"/>
    <w:rsid w:val="00A2064E"/>
    <w:rsid w:val="00A22861"/>
    <w:rsid w:val="00A24D96"/>
    <w:rsid w:val="00A30C03"/>
    <w:rsid w:val="00A35F23"/>
    <w:rsid w:val="00A363B7"/>
    <w:rsid w:val="00A60AE4"/>
    <w:rsid w:val="00A625AD"/>
    <w:rsid w:val="00A70001"/>
    <w:rsid w:val="00A71563"/>
    <w:rsid w:val="00A75378"/>
    <w:rsid w:val="00A761DB"/>
    <w:rsid w:val="00A81CEF"/>
    <w:rsid w:val="00A93D7D"/>
    <w:rsid w:val="00A9464A"/>
    <w:rsid w:val="00A95AB8"/>
    <w:rsid w:val="00AA24A8"/>
    <w:rsid w:val="00AA59BF"/>
    <w:rsid w:val="00AA7C5A"/>
    <w:rsid w:val="00AB7760"/>
    <w:rsid w:val="00AC01F6"/>
    <w:rsid w:val="00AC5B90"/>
    <w:rsid w:val="00AD6D04"/>
    <w:rsid w:val="00AE416D"/>
    <w:rsid w:val="00AE48C3"/>
    <w:rsid w:val="00AE6BF8"/>
    <w:rsid w:val="00AF4944"/>
    <w:rsid w:val="00AF7116"/>
    <w:rsid w:val="00B04768"/>
    <w:rsid w:val="00B05DFD"/>
    <w:rsid w:val="00B16CB4"/>
    <w:rsid w:val="00B35F57"/>
    <w:rsid w:val="00B57B81"/>
    <w:rsid w:val="00B7153D"/>
    <w:rsid w:val="00B71D30"/>
    <w:rsid w:val="00B7497D"/>
    <w:rsid w:val="00B80D2D"/>
    <w:rsid w:val="00B91D06"/>
    <w:rsid w:val="00B92ACA"/>
    <w:rsid w:val="00B962DA"/>
    <w:rsid w:val="00B97742"/>
    <w:rsid w:val="00BA400C"/>
    <w:rsid w:val="00BB3ED8"/>
    <w:rsid w:val="00BC668B"/>
    <w:rsid w:val="00BC70E7"/>
    <w:rsid w:val="00BD380B"/>
    <w:rsid w:val="00BD3BF7"/>
    <w:rsid w:val="00BD5659"/>
    <w:rsid w:val="00BD7F6A"/>
    <w:rsid w:val="00BE2F22"/>
    <w:rsid w:val="00BE503F"/>
    <w:rsid w:val="00C069DF"/>
    <w:rsid w:val="00C17E11"/>
    <w:rsid w:val="00C20BD2"/>
    <w:rsid w:val="00C2154F"/>
    <w:rsid w:val="00C219A6"/>
    <w:rsid w:val="00C22275"/>
    <w:rsid w:val="00C26338"/>
    <w:rsid w:val="00C414C8"/>
    <w:rsid w:val="00C465A4"/>
    <w:rsid w:val="00C5602C"/>
    <w:rsid w:val="00C65656"/>
    <w:rsid w:val="00C7063E"/>
    <w:rsid w:val="00C8185B"/>
    <w:rsid w:val="00C86638"/>
    <w:rsid w:val="00C87AAE"/>
    <w:rsid w:val="00C90FF1"/>
    <w:rsid w:val="00C95E95"/>
    <w:rsid w:val="00C97A32"/>
    <w:rsid w:val="00CA25E9"/>
    <w:rsid w:val="00CA4E42"/>
    <w:rsid w:val="00CB3BBF"/>
    <w:rsid w:val="00CB6884"/>
    <w:rsid w:val="00CC075A"/>
    <w:rsid w:val="00CC1ABF"/>
    <w:rsid w:val="00CD4556"/>
    <w:rsid w:val="00CD5F09"/>
    <w:rsid w:val="00CE4773"/>
    <w:rsid w:val="00CE53B5"/>
    <w:rsid w:val="00CE6F0A"/>
    <w:rsid w:val="00CFEEC2"/>
    <w:rsid w:val="00D02FEA"/>
    <w:rsid w:val="00D1295B"/>
    <w:rsid w:val="00D13299"/>
    <w:rsid w:val="00D16630"/>
    <w:rsid w:val="00D24A5B"/>
    <w:rsid w:val="00D34910"/>
    <w:rsid w:val="00D51626"/>
    <w:rsid w:val="00D5274E"/>
    <w:rsid w:val="00D545EB"/>
    <w:rsid w:val="00D57EF4"/>
    <w:rsid w:val="00D62D43"/>
    <w:rsid w:val="00D7690E"/>
    <w:rsid w:val="00D84F91"/>
    <w:rsid w:val="00D852AD"/>
    <w:rsid w:val="00D9567E"/>
    <w:rsid w:val="00D96A1C"/>
    <w:rsid w:val="00DA25BE"/>
    <w:rsid w:val="00DB06B1"/>
    <w:rsid w:val="00DB3F89"/>
    <w:rsid w:val="00DB66E2"/>
    <w:rsid w:val="00DC4979"/>
    <w:rsid w:val="00DD46BC"/>
    <w:rsid w:val="00DD4CEF"/>
    <w:rsid w:val="00DD4FDF"/>
    <w:rsid w:val="00DD512F"/>
    <w:rsid w:val="00DD67C1"/>
    <w:rsid w:val="00DD7698"/>
    <w:rsid w:val="00DE1255"/>
    <w:rsid w:val="00DE4B9B"/>
    <w:rsid w:val="00DF118B"/>
    <w:rsid w:val="00DF480F"/>
    <w:rsid w:val="00E05539"/>
    <w:rsid w:val="00E05D0C"/>
    <w:rsid w:val="00E076EB"/>
    <w:rsid w:val="00E100E4"/>
    <w:rsid w:val="00E11613"/>
    <w:rsid w:val="00E1177D"/>
    <w:rsid w:val="00E11C5D"/>
    <w:rsid w:val="00E12020"/>
    <w:rsid w:val="00E141E6"/>
    <w:rsid w:val="00E50437"/>
    <w:rsid w:val="00E56D93"/>
    <w:rsid w:val="00E631DE"/>
    <w:rsid w:val="00E6618B"/>
    <w:rsid w:val="00E84BCB"/>
    <w:rsid w:val="00E8686F"/>
    <w:rsid w:val="00E87CE4"/>
    <w:rsid w:val="00EA145F"/>
    <w:rsid w:val="00EA1F1E"/>
    <w:rsid w:val="00EA2A7D"/>
    <w:rsid w:val="00EA3A3B"/>
    <w:rsid w:val="00EA444C"/>
    <w:rsid w:val="00EA7677"/>
    <w:rsid w:val="00EC0F29"/>
    <w:rsid w:val="00EC4BCE"/>
    <w:rsid w:val="00ED0424"/>
    <w:rsid w:val="00ED2EC4"/>
    <w:rsid w:val="00EF4A58"/>
    <w:rsid w:val="00F0119D"/>
    <w:rsid w:val="00F031E5"/>
    <w:rsid w:val="00F03992"/>
    <w:rsid w:val="00F06F81"/>
    <w:rsid w:val="00F10151"/>
    <w:rsid w:val="00F138F4"/>
    <w:rsid w:val="00F14143"/>
    <w:rsid w:val="00F43C4B"/>
    <w:rsid w:val="00F6124C"/>
    <w:rsid w:val="00F61895"/>
    <w:rsid w:val="00F6292F"/>
    <w:rsid w:val="00F653E6"/>
    <w:rsid w:val="00F656B8"/>
    <w:rsid w:val="00F70C6D"/>
    <w:rsid w:val="00F70D61"/>
    <w:rsid w:val="00F7360C"/>
    <w:rsid w:val="00F77D2A"/>
    <w:rsid w:val="00F90009"/>
    <w:rsid w:val="00F9079F"/>
    <w:rsid w:val="00FA7054"/>
    <w:rsid w:val="00FB01A9"/>
    <w:rsid w:val="00FB0523"/>
    <w:rsid w:val="00FB4D69"/>
    <w:rsid w:val="00FC2EAB"/>
    <w:rsid w:val="00FE21C0"/>
    <w:rsid w:val="00FF0889"/>
    <w:rsid w:val="012ADBB9"/>
    <w:rsid w:val="01FF1244"/>
    <w:rsid w:val="0237490C"/>
    <w:rsid w:val="02810D2F"/>
    <w:rsid w:val="02CB832A"/>
    <w:rsid w:val="03547434"/>
    <w:rsid w:val="035C8306"/>
    <w:rsid w:val="036B190A"/>
    <w:rsid w:val="036F6B76"/>
    <w:rsid w:val="039BD39B"/>
    <w:rsid w:val="039D4B3E"/>
    <w:rsid w:val="03A18A7F"/>
    <w:rsid w:val="03AC58B0"/>
    <w:rsid w:val="04481162"/>
    <w:rsid w:val="044840B2"/>
    <w:rsid w:val="047E29A7"/>
    <w:rsid w:val="0495EF82"/>
    <w:rsid w:val="04A3CA3B"/>
    <w:rsid w:val="04A77080"/>
    <w:rsid w:val="04B39F8D"/>
    <w:rsid w:val="04E74F38"/>
    <w:rsid w:val="0563A769"/>
    <w:rsid w:val="056E07FE"/>
    <w:rsid w:val="05D03FDF"/>
    <w:rsid w:val="05D56DF9"/>
    <w:rsid w:val="05FC5EDB"/>
    <w:rsid w:val="061B2FBE"/>
    <w:rsid w:val="064C7B5E"/>
    <w:rsid w:val="064F18C7"/>
    <w:rsid w:val="067651E5"/>
    <w:rsid w:val="072538A1"/>
    <w:rsid w:val="0728637E"/>
    <w:rsid w:val="073EDD12"/>
    <w:rsid w:val="07563EFE"/>
    <w:rsid w:val="0764EC93"/>
    <w:rsid w:val="076C8EBF"/>
    <w:rsid w:val="07B3C524"/>
    <w:rsid w:val="07D16916"/>
    <w:rsid w:val="07E219EB"/>
    <w:rsid w:val="07F8095A"/>
    <w:rsid w:val="07FE73D9"/>
    <w:rsid w:val="08353B9D"/>
    <w:rsid w:val="087D2344"/>
    <w:rsid w:val="087D8B38"/>
    <w:rsid w:val="088374ED"/>
    <w:rsid w:val="0887334D"/>
    <w:rsid w:val="08F0CDC6"/>
    <w:rsid w:val="0924CF58"/>
    <w:rsid w:val="0928285C"/>
    <w:rsid w:val="092A8229"/>
    <w:rsid w:val="0931392B"/>
    <w:rsid w:val="099E1B50"/>
    <w:rsid w:val="09ABF325"/>
    <w:rsid w:val="09B7F6E6"/>
    <w:rsid w:val="09C9B598"/>
    <w:rsid w:val="09F21C7F"/>
    <w:rsid w:val="0A00FA4D"/>
    <w:rsid w:val="0A1F8706"/>
    <w:rsid w:val="0A40C52B"/>
    <w:rsid w:val="0A785416"/>
    <w:rsid w:val="0A7B929F"/>
    <w:rsid w:val="0AF6CB2F"/>
    <w:rsid w:val="0B20AC4C"/>
    <w:rsid w:val="0B318D5F"/>
    <w:rsid w:val="0B3CB78E"/>
    <w:rsid w:val="0C5C701A"/>
    <w:rsid w:val="0C94FC6A"/>
    <w:rsid w:val="0CB3A65D"/>
    <w:rsid w:val="0CED7387"/>
    <w:rsid w:val="0D7A13AE"/>
    <w:rsid w:val="0D7EDFE7"/>
    <w:rsid w:val="0D8A1548"/>
    <w:rsid w:val="0DC93EE2"/>
    <w:rsid w:val="0DF9B723"/>
    <w:rsid w:val="0E1EAF24"/>
    <w:rsid w:val="0E218ACF"/>
    <w:rsid w:val="0E3FFAC0"/>
    <w:rsid w:val="0E6520F2"/>
    <w:rsid w:val="0E695EF3"/>
    <w:rsid w:val="0EC61D59"/>
    <w:rsid w:val="0ED6DE59"/>
    <w:rsid w:val="0F793119"/>
    <w:rsid w:val="0FA09E80"/>
    <w:rsid w:val="0FB0DC42"/>
    <w:rsid w:val="0FBC34D8"/>
    <w:rsid w:val="0FBFF6A5"/>
    <w:rsid w:val="1028BB48"/>
    <w:rsid w:val="1062A5E9"/>
    <w:rsid w:val="1076D520"/>
    <w:rsid w:val="1084635F"/>
    <w:rsid w:val="10DBE237"/>
    <w:rsid w:val="1136DBCA"/>
    <w:rsid w:val="1138E83A"/>
    <w:rsid w:val="1153C4BD"/>
    <w:rsid w:val="11541680"/>
    <w:rsid w:val="11A03679"/>
    <w:rsid w:val="11A864BA"/>
    <w:rsid w:val="121FA2D7"/>
    <w:rsid w:val="123C2748"/>
    <w:rsid w:val="129BAF70"/>
    <w:rsid w:val="12A4FCA7"/>
    <w:rsid w:val="12C76363"/>
    <w:rsid w:val="12E45B3A"/>
    <w:rsid w:val="139B86F7"/>
    <w:rsid w:val="13B938D7"/>
    <w:rsid w:val="13CE7F14"/>
    <w:rsid w:val="13EFA97F"/>
    <w:rsid w:val="140657DD"/>
    <w:rsid w:val="141D1247"/>
    <w:rsid w:val="145F899B"/>
    <w:rsid w:val="1463C345"/>
    <w:rsid w:val="147F159D"/>
    <w:rsid w:val="15016AC2"/>
    <w:rsid w:val="1532EA16"/>
    <w:rsid w:val="15797EF4"/>
    <w:rsid w:val="159E991A"/>
    <w:rsid w:val="15AE9F95"/>
    <w:rsid w:val="16CD2195"/>
    <w:rsid w:val="16E84AF9"/>
    <w:rsid w:val="174A6FF6"/>
    <w:rsid w:val="17800888"/>
    <w:rsid w:val="178E37F5"/>
    <w:rsid w:val="179038E7"/>
    <w:rsid w:val="17A45399"/>
    <w:rsid w:val="17B8D03F"/>
    <w:rsid w:val="1804884E"/>
    <w:rsid w:val="18052B28"/>
    <w:rsid w:val="1850945D"/>
    <w:rsid w:val="186EC766"/>
    <w:rsid w:val="18757901"/>
    <w:rsid w:val="1895BD22"/>
    <w:rsid w:val="18AAF460"/>
    <w:rsid w:val="18C94133"/>
    <w:rsid w:val="19154A86"/>
    <w:rsid w:val="191C55CD"/>
    <w:rsid w:val="193D99C3"/>
    <w:rsid w:val="19D2955F"/>
    <w:rsid w:val="19EC64BE"/>
    <w:rsid w:val="1A2EDD53"/>
    <w:rsid w:val="1A41E269"/>
    <w:rsid w:val="1A667025"/>
    <w:rsid w:val="1A7EBEB1"/>
    <w:rsid w:val="1AA5AAC1"/>
    <w:rsid w:val="1B0DB376"/>
    <w:rsid w:val="1B19EC6A"/>
    <w:rsid w:val="1B30FF5C"/>
    <w:rsid w:val="1B3E7EDA"/>
    <w:rsid w:val="1B664B6B"/>
    <w:rsid w:val="1CD295A6"/>
    <w:rsid w:val="1D07ABA6"/>
    <w:rsid w:val="1DA0E35D"/>
    <w:rsid w:val="1DA68182"/>
    <w:rsid w:val="1DC848FE"/>
    <w:rsid w:val="1DCD4D98"/>
    <w:rsid w:val="1DD7A17C"/>
    <w:rsid w:val="1DDE0F7E"/>
    <w:rsid w:val="1E0EFE57"/>
    <w:rsid w:val="1E23DFDB"/>
    <w:rsid w:val="1E337441"/>
    <w:rsid w:val="1E56E43C"/>
    <w:rsid w:val="1E8475B4"/>
    <w:rsid w:val="1EC77A2F"/>
    <w:rsid w:val="1F2DEB68"/>
    <w:rsid w:val="1F39E148"/>
    <w:rsid w:val="1F4C091D"/>
    <w:rsid w:val="1F6244DC"/>
    <w:rsid w:val="1F6FA9F1"/>
    <w:rsid w:val="1F883689"/>
    <w:rsid w:val="1F99BD93"/>
    <w:rsid w:val="1FDD8B1C"/>
    <w:rsid w:val="1FEA1128"/>
    <w:rsid w:val="2048BB73"/>
    <w:rsid w:val="20D5B1A9"/>
    <w:rsid w:val="20DE3EB2"/>
    <w:rsid w:val="20F3FF88"/>
    <w:rsid w:val="210B7A52"/>
    <w:rsid w:val="213673A9"/>
    <w:rsid w:val="2150F8C9"/>
    <w:rsid w:val="21764872"/>
    <w:rsid w:val="219E5FC1"/>
    <w:rsid w:val="21D68023"/>
    <w:rsid w:val="21F8E6F2"/>
    <w:rsid w:val="222B612A"/>
    <w:rsid w:val="22557C51"/>
    <w:rsid w:val="2270D238"/>
    <w:rsid w:val="22847A1E"/>
    <w:rsid w:val="229BBA21"/>
    <w:rsid w:val="22A34300"/>
    <w:rsid w:val="2328DF3B"/>
    <w:rsid w:val="2336BB94"/>
    <w:rsid w:val="234D0CCC"/>
    <w:rsid w:val="23713A2F"/>
    <w:rsid w:val="23E44B2C"/>
    <w:rsid w:val="23F42A0E"/>
    <w:rsid w:val="241F32CD"/>
    <w:rsid w:val="2425EB04"/>
    <w:rsid w:val="2487B71A"/>
    <w:rsid w:val="24A7E0D8"/>
    <w:rsid w:val="24E3A6FC"/>
    <w:rsid w:val="24EA152C"/>
    <w:rsid w:val="2536E59A"/>
    <w:rsid w:val="253B51A8"/>
    <w:rsid w:val="2588953C"/>
    <w:rsid w:val="259C0EED"/>
    <w:rsid w:val="25DAE3C2"/>
    <w:rsid w:val="25DEFAE1"/>
    <w:rsid w:val="25F1F75D"/>
    <w:rsid w:val="2602F492"/>
    <w:rsid w:val="266503EA"/>
    <w:rsid w:val="26850614"/>
    <w:rsid w:val="26A721B3"/>
    <w:rsid w:val="2717DA81"/>
    <w:rsid w:val="271FF689"/>
    <w:rsid w:val="2724659D"/>
    <w:rsid w:val="2726E69B"/>
    <w:rsid w:val="276259FD"/>
    <w:rsid w:val="27D34325"/>
    <w:rsid w:val="281DB70E"/>
    <w:rsid w:val="288207D0"/>
    <w:rsid w:val="28834017"/>
    <w:rsid w:val="2889258F"/>
    <w:rsid w:val="288F03AD"/>
    <w:rsid w:val="28A2EDC2"/>
    <w:rsid w:val="294ABFE1"/>
    <w:rsid w:val="296A3CB9"/>
    <w:rsid w:val="2970E616"/>
    <w:rsid w:val="29C8FF64"/>
    <w:rsid w:val="29E3B5E4"/>
    <w:rsid w:val="2A6B38CA"/>
    <w:rsid w:val="2A8247EF"/>
    <w:rsid w:val="2ABD5263"/>
    <w:rsid w:val="2B371BDD"/>
    <w:rsid w:val="2B42BEF3"/>
    <w:rsid w:val="2B707630"/>
    <w:rsid w:val="2BF74371"/>
    <w:rsid w:val="2C035DBA"/>
    <w:rsid w:val="2C17A7F8"/>
    <w:rsid w:val="2C4A2546"/>
    <w:rsid w:val="2C974856"/>
    <w:rsid w:val="2CC1C2ED"/>
    <w:rsid w:val="2CFF654F"/>
    <w:rsid w:val="2D23D9A2"/>
    <w:rsid w:val="2D63B0CC"/>
    <w:rsid w:val="2D7A6574"/>
    <w:rsid w:val="2D8FD0A5"/>
    <w:rsid w:val="2D982C54"/>
    <w:rsid w:val="2DA8BD6C"/>
    <w:rsid w:val="2DB18C64"/>
    <w:rsid w:val="2DD073AA"/>
    <w:rsid w:val="2E485E3D"/>
    <w:rsid w:val="2E78E571"/>
    <w:rsid w:val="2EDD60CF"/>
    <w:rsid w:val="2F136686"/>
    <w:rsid w:val="2F451670"/>
    <w:rsid w:val="2F93287A"/>
    <w:rsid w:val="2F9AA5BC"/>
    <w:rsid w:val="2FE94568"/>
    <w:rsid w:val="304F3EC3"/>
    <w:rsid w:val="30906B32"/>
    <w:rsid w:val="3109EA6B"/>
    <w:rsid w:val="312961ED"/>
    <w:rsid w:val="31343D25"/>
    <w:rsid w:val="318844A6"/>
    <w:rsid w:val="320FC1B9"/>
    <w:rsid w:val="3219772E"/>
    <w:rsid w:val="3230683F"/>
    <w:rsid w:val="3247C479"/>
    <w:rsid w:val="32784344"/>
    <w:rsid w:val="327F9E77"/>
    <w:rsid w:val="329ABCB5"/>
    <w:rsid w:val="32C6D461"/>
    <w:rsid w:val="32DD974D"/>
    <w:rsid w:val="32DEC5F7"/>
    <w:rsid w:val="32E57940"/>
    <w:rsid w:val="32F3CE80"/>
    <w:rsid w:val="33E72974"/>
    <w:rsid w:val="33EBA84F"/>
    <w:rsid w:val="33FC6C2C"/>
    <w:rsid w:val="34062575"/>
    <w:rsid w:val="343CC2A6"/>
    <w:rsid w:val="34881E1C"/>
    <w:rsid w:val="348C373F"/>
    <w:rsid w:val="34B7F8DD"/>
    <w:rsid w:val="3508267C"/>
    <w:rsid w:val="351F33F8"/>
    <w:rsid w:val="3526338B"/>
    <w:rsid w:val="35269583"/>
    <w:rsid w:val="3579AAB3"/>
    <w:rsid w:val="357D3205"/>
    <w:rsid w:val="35DF463A"/>
    <w:rsid w:val="35F98AB5"/>
    <w:rsid w:val="36171C27"/>
    <w:rsid w:val="365AFC76"/>
    <w:rsid w:val="3677EB6C"/>
    <w:rsid w:val="369F66BF"/>
    <w:rsid w:val="36ABF9B5"/>
    <w:rsid w:val="36C265E4"/>
    <w:rsid w:val="36C815A9"/>
    <w:rsid w:val="36D64FDA"/>
    <w:rsid w:val="36E332DC"/>
    <w:rsid w:val="3700C2A4"/>
    <w:rsid w:val="3762CF4F"/>
    <w:rsid w:val="379512F4"/>
    <w:rsid w:val="37A1CC57"/>
    <w:rsid w:val="380AD1A2"/>
    <w:rsid w:val="3825DE0D"/>
    <w:rsid w:val="383369EA"/>
    <w:rsid w:val="383FC73E"/>
    <w:rsid w:val="386CBC1A"/>
    <w:rsid w:val="386F0018"/>
    <w:rsid w:val="388A9C09"/>
    <w:rsid w:val="38ADE3B5"/>
    <w:rsid w:val="38ADF83E"/>
    <w:rsid w:val="38BA1828"/>
    <w:rsid w:val="390B853D"/>
    <w:rsid w:val="391FEAE5"/>
    <w:rsid w:val="399659AE"/>
    <w:rsid w:val="39A93BDF"/>
    <w:rsid w:val="39BA4FE6"/>
    <w:rsid w:val="3A042CDF"/>
    <w:rsid w:val="3A07B857"/>
    <w:rsid w:val="3A18EA15"/>
    <w:rsid w:val="3AB3B527"/>
    <w:rsid w:val="3AB60530"/>
    <w:rsid w:val="3AD75CD0"/>
    <w:rsid w:val="3B03EA47"/>
    <w:rsid w:val="3B3C3A40"/>
    <w:rsid w:val="3B59D6A8"/>
    <w:rsid w:val="3B5E01F4"/>
    <w:rsid w:val="3BFCB6C4"/>
    <w:rsid w:val="3C0DAEC1"/>
    <w:rsid w:val="3C196CF8"/>
    <w:rsid w:val="3C2EAC2E"/>
    <w:rsid w:val="3CD4D0A1"/>
    <w:rsid w:val="3CE4260C"/>
    <w:rsid w:val="3CEA2940"/>
    <w:rsid w:val="3D2CB0C9"/>
    <w:rsid w:val="3D4961F4"/>
    <w:rsid w:val="3D508AD7"/>
    <w:rsid w:val="3D7745BA"/>
    <w:rsid w:val="3D7E55F6"/>
    <w:rsid w:val="3E169218"/>
    <w:rsid w:val="3E30109D"/>
    <w:rsid w:val="3E3435F6"/>
    <w:rsid w:val="3E4A9E8D"/>
    <w:rsid w:val="3E847FA8"/>
    <w:rsid w:val="3E9A0474"/>
    <w:rsid w:val="3ED5967C"/>
    <w:rsid w:val="3F99FC9B"/>
    <w:rsid w:val="3FC62DF4"/>
    <w:rsid w:val="3FC7B718"/>
    <w:rsid w:val="3FEA515F"/>
    <w:rsid w:val="3FF78F8D"/>
    <w:rsid w:val="40023FEE"/>
    <w:rsid w:val="40112878"/>
    <w:rsid w:val="404013A0"/>
    <w:rsid w:val="4066E302"/>
    <w:rsid w:val="40C18B91"/>
    <w:rsid w:val="40DC93E6"/>
    <w:rsid w:val="40F55F03"/>
    <w:rsid w:val="412C4378"/>
    <w:rsid w:val="413083D4"/>
    <w:rsid w:val="414C35DF"/>
    <w:rsid w:val="4152ED19"/>
    <w:rsid w:val="4168D0F6"/>
    <w:rsid w:val="41765828"/>
    <w:rsid w:val="418BB166"/>
    <w:rsid w:val="41935FEE"/>
    <w:rsid w:val="41C1BDB0"/>
    <w:rsid w:val="41D17258"/>
    <w:rsid w:val="41F52C6C"/>
    <w:rsid w:val="423B2C1F"/>
    <w:rsid w:val="4259641A"/>
    <w:rsid w:val="429F4EE8"/>
    <w:rsid w:val="42B12A85"/>
    <w:rsid w:val="42EEBA0D"/>
    <w:rsid w:val="43087A77"/>
    <w:rsid w:val="43270919"/>
    <w:rsid w:val="43276E7D"/>
    <w:rsid w:val="432781C7"/>
    <w:rsid w:val="432AA6AF"/>
    <w:rsid w:val="433D13B9"/>
    <w:rsid w:val="437A7A0D"/>
    <w:rsid w:val="43DE7CCD"/>
    <w:rsid w:val="44090E3F"/>
    <w:rsid w:val="440F55C4"/>
    <w:rsid w:val="441CDAFA"/>
    <w:rsid w:val="442D90E6"/>
    <w:rsid w:val="44B3D184"/>
    <w:rsid w:val="44E41FC4"/>
    <w:rsid w:val="45258622"/>
    <w:rsid w:val="4529540D"/>
    <w:rsid w:val="45783000"/>
    <w:rsid w:val="458B681E"/>
    <w:rsid w:val="460774D1"/>
    <w:rsid w:val="464A559E"/>
    <w:rsid w:val="464F5FAF"/>
    <w:rsid w:val="46D862FE"/>
    <w:rsid w:val="46EC4409"/>
    <w:rsid w:val="474970C2"/>
    <w:rsid w:val="4767B5AF"/>
    <w:rsid w:val="47C77D40"/>
    <w:rsid w:val="47C85ACB"/>
    <w:rsid w:val="47EC9B17"/>
    <w:rsid w:val="47F7E81C"/>
    <w:rsid w:val="4826DA1C"/>
    <w:rsid w:val="489BA383"/>
    <w:rsid w:val="48AC6486"/>
    <w:rsid w:val="48B25A28"/>
    <w:rsid w:val="48C9B12D"/>
    <w:rsid w:val="49073024"/>
    <w:rsid w:val="491172C6"/>
    <w:rsid w:val="497CEFD5"/>
    <w:rsid w:val="4A4072D6"/>
    <w:rsid w:val="4A4D4FD5"/>
    <w:rsid w:val="4AA4AC20"/>
    <w:rsid w:val="4AAA3B2F"/>
    <w:rsid w:val="4AE1E9D8"/>
    <w:rsid w:val="4B109F06"/>
    <w:rsid w:val="4B1E3438"/>
    <w:rsid w:val="4B4D88CA"/>
    <w:rsid w:val="4B8B639F"/>
    <w:rsid w:val="4B95BB49"/>
    <w:rsid w:val="4BCFD650"/>
    <w:rsid w:val="4BE1F2AF"/>
    <w:rsid w:val="4C5386AC"/>
    <w:rsid w:val="4C866332"/>
    <w:rsid w:val="4C8FD1A5"/>
    <w:rsid w:val="4CD79B45"/>
    <w:rsid w:val="4D29AC36"/>
    <w:rsid w:val="4D29D097"/>
    <w:rsid w:val="4D6D7435"/>
    <w:rsid w:val="4DA27BE6"/>
    <w:rsid w:val="4DC235F6"/>
    <w:rsid w:val="4E2BA206"/>
    <w:rsid w:val="4EE2EE9C"/>
    <w:rsid w:val="4EEA1EFA"/>
    <w:rsid w:val="4F3FE678"/>
    <w:rsid w:val="4F94861A"/>
    <w:rsid w:val="4FCC0F48"/>
    <w:rsid w:val="500304BD"/>
    <w:rsid w:val="5012247C"/>
    <w:rsid w:val="5041BA00"/>
    <w:rsid w:val="506DBA1F"/>
    <w:rsid w:val="506E3BB5"/>
    <w:rsid w:val="50A1F379"/>
    <w:rsid w:val="50B175C3"/>
    <w:rsid w:val="50B36C84"/>
    <w:rsid w:val="511D55C2"/>
    <w:rsid w:val="514CE279"/>
    <w:rsid w:val="516D1260"/>
    <w:rsid w:val="519E8FE6"/>
    <w:rsid w:val="51AD1BBA"/>
    <w:rsid w:val="51BFB191"/>
    <w:rsid w:val="51BFBF3A"/>
    <w:rsid w:val="51E8235A"/>
    <w:rsid w:val="5210BC76"/>
    <w:rsid w:val="52168608"/>
    <w:rsid w:val="5249D7C0"/>
    <w:rsid w:val="528E532A"/>
    <w:rsid w:val="529C06F9"/>
    <w:rsid w:val="52E04BA0"/>
    <w:rsid w:val="52FA5A20"/>
    <w:rsid w:val="5303CBF6"/>
    <w:rsid w:val="531EFB5D"/>
    <w:rsid w:val="535CB6A8"/>
    <w:rsid w:val="537178E0"/>
    <w:rsid w:val="5404CD05"/>
    <w:rsid w:val="540ECCBA"/>
    <w:rsid w:val="54190A2A"/>
    <w:rsid w:val="54264078"/>
    <w:rsid w:val="544E0A31"/>
    <w:rsid w:val="5487FEF1"/>
    <w:rsid w:val="549E8BBF"/>
    <w:rsid w:val="55191D88"/>
    <w:rsid w:val="553AC704"/>
    <w:rsid w:val="559C4238"/>
    <w:rsid w:val="55AA5730"/>
    <w:rsid w:val="55BF5F94"/>
    <w:rsid w:val="56044323"/>
    <w:rsid w:val="56144F50"/>
    <w:rsid w:val="561A81BB"/>
    <w:rsid w:val="565D3582"/>
    <w:rsid w:val="567CB224"/>
    <w:rsid w:val="5692A2F6"/>
    <w:rsid w:val="5694576A"/>
    <w:rsid w:val="56A9B5E8"/>
    <w:rsid w:val="56CEC43D"/>
    <w:rsid w:val="57232C1A"/>
    <w:rsid w:val="57499571"/>
    <w:rsid w:val="574EDE65"/>
    <w:rsid w:val="57728C4C"/>
    <w:rsid w:val="577F471D"/>
    <w:rsid w:val="57F75916"/>
    <w:rsid w:val="585B1F97"/>
    <w:rsid w:val="586170AD"/>
    <w:rsid w:val="5872F848"/>
    <w:rsid w:val="58750151"/>
    <w:rsid w:val="587C6294"/>
    <w:rsid w:val="58E3C3E6"/>
    <w:rsid w:val="58E79947"/>
    <w:rsid w:val="58EBB14A"/>
    <w:rsid w:val="590E5CAD"/>
    <w:rsid w:val="5934970C"/>
    <w:rsid w:val="593E9933"/>
    <w:rsid w:val="5946B88A"/>
    <w:rsid w:val="5952227D"/>
    <w:rsid w:val="5973C8B9"/>
    <w:rsid w:val="599ACC39"/>
    <w:rsid w:val="59D53D6F"/>
    <w:rsid w:val="59D5E768"/>
    <w:rsid w:val="59FB5180"/>
    <w:rsid w:val="5A193BD9"/>
    <w:rsid w:val="5A9866EA"/>
    <w:rsid w:val="5AA87FF5"/>
    <w:rsid w:val="5AC9516C"/>
    <w:rsid w:val="5B461D28"/>
    <w:rsid w:val="5B6B4FF4"/>
    <w:rsid w:val="5B9AF942"/>
    <w:rsid w:val="5BC6B82E"/>
    <w:rsid w:val="5C1578BB"/>
    <w:rsid w:val="5C213A9A"/>
    <w:rsid w:val="5C24BB54"/>
    <w:rsid w:val="5C698D5A"/>
    <w:rsid w:val="5CA69831"/>
    <w:rsid w:val="5CEFF3E4"/>
    <w:rsid w:val="5D26AA91"/>
    <w:rsid w:val="5D84F16D"/>
    <w:rsid w:val="5D9D6097"/>
    <w:rsid w:val="5D9FB834"/>
    <w:rsid w:val="5DACA120"/>
    <w:rsid w:val="5DF5B847"/>
    <w:rsid w:val="5E7882E4"/>
    <w:rsid w:val="5EAF7220"/>
    <w:rsid w:val="5EB09EB7"/>
    <w:rsid w:val="5EBEA1C2"/>
    <w:rsid w:val="5EE7854B"/>
    <w:rsid w:val="5F3930F8"/>
    <w:rsid w:val="5F637FB3"/>
    <w:rsid w:val="5F9B6688"/>
    <w:rsid w:val="5FAD5B56"/>
    <w:rsid w:val="600E2940"/>
    <w:rsid w:val="60476A50"/>
    <w:rsid w:val="608D9125"/>
    <w:rsid w:val="60BAD72C"/>
    <w:rsid w:val="60E5495A"/>
    <w:rsid w:val="613FB0AB"/>
    <w:rsid w:val="616B33B5"/>
    <w:rsid w:val="6177E8E0"/>
    <w:rsid w:val="61812CEB"/>
    <w:rsid w:val="6206F16E"/>
    <w:rsid w:val="620CABE9"/>
    <w:rsid w:val="620D931B"/>
    <w:rsid w:val="6213EDD7"/>
    <w:rsid w:val="6247FFE9"/>
    <w:rsid w:val="6273920B"/>
    <w:rsid w:val="63872086"/>
    <w:rsid w:val="6403B971"/>
    <w:rsid w:val="64537D06"/>
    <w:rsid w:val="6469B6D5"/>
    <w:rsid w:val="64AF56A4"/>
    <w:rsid w:val="6587CE14"/>
    <w:rsid w:val="6603D804"/>
    <w:rsid w:val="662C0142"/>
    <w:rsid w:val="664D3C5C"/>
    <w:rsid w:val="665AFDA6"/>
    <w:rsid w:val="6688F7BE"/>
    <w:rsid w:val="66DA6241"/>
    <w:rsid w:val="670C4850"/>
    <w:rsid w:val="672BFBCC"/>
    <w:rsid w:val="6793B766"/>
    <w:rsid w:val="67CE3101"/>
    <w:rsid w:val="683B1DA0"/>
    <w:rsid w:val="68758785"/>
    <w:rsid w:val="68822D57"/>
    <w:rsid w:val="68D2FFD1"/>
    <w:rsid w:val="6918CD1D"/>
    <w:rsid w:val="69471ECF"/>
    <w:rsid w:val="698E28E7"/>
    <w:rsid w:val="699FB572"/>
    <w:rsid w:val="69A5D112"/>
    <w:rsid w:val="69BBBF70"/>
    <w:rsid w:val="6A089DC6"/>
    <w:rsid w:val="6A243F02"/>
    <w:rsid w:val="6A50E030"/>
    <w:rsid w:val="6AA592FB"/>
    <w:rsid w:val="6AB5B43F"/>
    <w:rsid w:val="6AC9357E"/>
    <w:rsid w:val="6ACA2CCA"/>
    <w:rsid w:val="6AE1D216"/>
    <w:rsid w:val="6AECB173"/>
    <w:rsid w:val="6AF49704"/>
    <w:rsid w:val="6B135C48"/>
    <w:rsid w:val="6B1B1126"/>
    <w:rsid w:val="6B58E6F3"/>
    <w:rsid w:val="6BDEB13E"/>
    <w:rsid w:val="6C014375"/>
    <w:rsid w:val="6C1B59C7"/>
    <w:rsid w:val="6C732DC4"/>
    <w:rsid w:val="6C759432"/>
    <w:rsid w:val="6CC6702F"/>
    <w:rsid w:val="6D33FADF"/>
    <w:rsid w:val="6D6D5804"/>
    <w:rsid w:val="6D7D017A"/>
    <w:rsid w:val="6DA1A94F"/>
    <w:rsid w:val="6E23571F"/>
    <w:rsid w:val="6E235743"/>
    <w:rsid w:val="6E270BE1"/>
    <w:rsid w:val="6E4D4B5C"/>
    <w:rsid w:val="6E4EA05A"/>
    <w:rsid w:val="6E5C39F6"/>
    <w:rsid w:val="6EAAA739"/>
    <w:rsid w:val="6EB4234A"/>
    <w:rsid w:val="6EBE8156"/>
    <w:rsid w:val="6ED0535F"/>
    <w:rsid w:val="6ED28C30"/>
    <w:rsid w:val="6F0ED5B2"/>
    <w:rsid w:val="6F4CCFBD"/>
    <w:rsid w:val="6FB980B3"/>
    <w:rsid w:val="6FE48000"/>
    <w:rsid w:val="701D0AE5"/>
    <w:rsid w:val="701FE580"/>
    <w:rsid w:val="70357F22"/>
    <w:rsid w:val="7048E6F3"/>
    <w:rsid w:val="70491AB3"/>
    <w:rsid w:val="7051FA5B"/>
    <w:rsid w:val="708578CA"/>
    <w:rsid w:val="70C9141C"/>
    <w:rsid w:val="70ED5422"/>
    <w:rsid w:val="7125F8FA"/>
    <w:rsid w:val="7136B26E"/>
    <w:rsid w:val="713994F7"/>
    <w:rsid w:val="7157FCC6"/>
    <w:rsid w:val="716C58CA"/>
    <w:rsid w:val="717E4F85"/>
    <w:rsid w:val="719285B5"/>
    <w:rsid w:val="71D3B12A"/>
    <w:rsid w:val="71E67F0B"/>
    <w:rsid w:val="71F641A2"/>
    <w:rsid w:val="71F67DB6"/>
    <w:rsid w:val="72091751"/>
    <w:rsid w:val="721437D9"/>
    <w:rsid w:val="723E6204"/>
    <w:rsid w:val="725BF215"/>
    <w:rsid w:val="727A8DCC"/>
    <w:rsid w:val="727B6B13"/>
    <w:rsid w:val="7281F02B"/>
    <w:rsid w:val="72A61D0C"/>
    <w:rsid w:val="72B7604C"/>
    <w:rsid w:val="73073B4D"/>
    <w:rsid w:val="730BED09"/>
    <w:rsid w:val="733D8921"/>
    <w:rsid w:val="735F0E26"/>
    <w:rsid w:val="7363F8D8"/>
    <w:rsid w:val="73680C1E"/>
    <w:rsid w:val="736ECB71"/>
    <w:rsid w:val="738CFDD9"/>
    <w:rsid w:val="73A5FD53"/>
    <w:rsid w:val="73A7C0D7"/>
    <w:rsid w:val="73CE5EFD"/>
    <w:rsid w:val="73F55639"/>
    <w:rsid w:val="740F3A80"/>
    <w:rsid w:val="741312E5"/>
    <w:rsid w:val="74165E2D"/>
    <w:rsid w:val="7416887C"/>
    <w:rsid w:val="742302CA"/>
    <w:rsid w:val="74BE9E42"/>
    <w:rsid w:val="7503DC7F"/>
    <w:rsid w:val="75072078"/>
    <w:rsid w:val="753C7DBE"/>
    <w:rsid w:val="755DA29C"/>
    <w:rsid w:val="75679041"/>
    <w:rsid w:val="756F4341"/>
    <w:rsid w:val="7571EE60"/>
    <w:rsid w:val="757A3914"/>
    <w:rsid w:val="75883F90"/>
    <w:rsid w:val="758E2150"/>
    <w:rsid w:val="75B1B32D"/>
    <w:rsid w:val="75B22E8E"/>
    <w:rsid w:val="75BB52B8"/>
    <w:rsid w:val="75BC75DE"/>
    <w:rsid w:val="75C9AF17"/>
    <w:rsid w:val="7608E4E1"/>
    <w:rsid w:val="7651C0A8"/>
    <w:rsid w:val="76E197F5"/>
    <w:rsid w:val="77770896"/>
    <w:rsid w:val="779FF339"/>
    <w:rsid w:val="77BB2041"/>
    <w:rsid w:val="77BFD141"/>
    <w:rsid w:val="77C50EAD"/>
    <w:rsid w:val="77E328C3"/>
    <w:rsid w:val="78080C37"/>
    <w:rsid w:val="78361DF5"/>
    <w:rsid w:val="784B3488"/>
    <w:rsid w:val="78B17C33"/>
    <w:rsid w:val="78F0D298"/>
    <w:rsid w:val="792B3A6A"/>
    <w:rsid w:val="79503BA1"/>
    <w:rsid w:val="7984B5D5"/>
    <w:rsid w:val="7988EA7A"/>
    <w:rsid w:val="79C9BDFC"/>
    <w:rsid w:val="7A5C396F"/>
    <w:rsid w:val="7ACB7B7C"/>
    <w:rsid w:val="7ACF47C6"/>
    <w:rsid w:val="7AE18B28"/>
    <w:rsid w:val="7AE1DE4D"/>
    <w:rsid w:val="7B209191"/>
    <w:rsid w:val="7BB50BEE"/>
    <w:rsid w:val="7BF02CCF"/>
    <w:rsid w:val="7C042DC9"/>
    <w:rsid w:val="7C40BA49"/>
    <w:rsid w:val="7C6E30BB"/>
    <w:rsid w:val="7C716648"/>
    <w:rsid w:val="7CCCAB7B"/>
    <w:rsid w:val="7CF0B962"/>
    <w:rsid w:val="7D1B84A3"/>
    <w:rsid w:val="7D654E69"/>
    <w:rsid w:val="7D75810E"/>
    <w:rsid w:val="7D93E40D"/>
    <w:rsid w:val="7D987B86"/>
    <w:rsid w:val="7DA2C018"/>
    <w:rsid w:val="7DB20B0B"/>
    <w:rsid w:val="7DD7EEA5"/>
    <w:rsid w:val="7DDA17DF"/>
    <w:rsid w:val="7E07F16E"/>
    <w:rsid w:val="7E16D8A2"/>
    <w:rsid w:val="7E2B041B"/>
    <w:rsid w:val="7E3B1E6D"/>
    <w:rsid w:val="7E670009"/>
    <w:rsid w:val="7F1A053F"/>
    <w:rsid w:val="7F946589"/>
    <w:rsid w:val="7FA7DDCB"/>
    <w:rsid w:val="7FF8465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73910"/>
  <w15:chartTrackingRefBased/>
  <w15:docId w15:val="{E5589C70-E181-43DE-A2B8-FE93B7BC3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A584D"/>
    <w:rPr>
      <w:sz w:val="16"/>
      <w:szCs w:val="16"/>
    </w:rPr>
  </w:style>
  <w:style w:type="paragraph" w:styleId="CommentText">
    <w:name w:val="annotation text"/>
    <w:basedOn w:val="Normal"/>
    <w:link w:val="CommentTextChar"/>
    <w:uiPriority w:val="99"/>
    <w:unhideWhenUsed/>
    <w:rsid w:val="004A584D"/>
    <w:pPr>
      <w:spacing w:line="240" w:lineRule="auto"/>
    </w:pPr>
    <w:rPr>
      <w:sz w:val="20"/>
      <w:szCs w:val="20"/>
    </w:rPr>
  </w:style>
  <w:style w:type="character" w:customStyle="1" w:styleId="CommentTextChar">
    <w:name w:val="Comment Text Char"/>
    <w:basedOn w:val="DefaultParagraphFont"/>
    <w:link w:val="CommentText"/>
    <w:uiPriority w:val="99"/>
    <w:rsid w:val="004A584D"/>
    <w:rPr>
      <w:sz w:val="20"/>
      <w:szCs w:val="20"/>
    </w:rPr>
  </w:style>
  <w:style w:type="paragraph" w:styleId="CommentSubject">
    <w:name w:val="annotation subject"/>
    <w:basedOn w:val="CommentText"/>
    <w:next w:val="CommentText"/>
    <w:link w:val="CommentSubjectChar"/>
    <w:uiPriority w:val="99"/>
    <w:semiHidden/>
    <w:unhideWhenUsed/>
    <w:rsid w:val="004A584D"/>
    <w:rPr>
      <w:b/>
      <w:bCs/>
    </w:rPr>
  </w:style>
  <w:style w:type="character" w:customStyle="1" w:styleId="CommentSubjectChar">
    <w:name w:val="Comment Subject Char"/>
    <w:basedOn w:val="CommentTextChar"/>
    <w:link w:val="CommentSubject"/>
    <w:uiPriority w:val="99"/>
    <w:semiHidden/>
    <w:rsid w:val="004A584D"/>
    <w:rPr>
      <w:b/>
      <w:bCs/>
      <w:sz w:val="20"/>
      <w:szCs w:val="20"/>
    </w:rPr>
  </w:style>
  <w:style w:type="paragraph" w:styleId="BalloonText">
    <w:name w:val="Balloon Text"/>
    <w:basedOn w:val="Normal"/>
    <w:link w:val="BalloonTextChar"/>
    <w:uiPriority w:val="99"/>
    <w:semiHidden/>
    <w:unhideWhenUsed/>
    <w:rsid w:val="004A58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584D"/>
    <w:rPr>
      <w:rFonts w:ascii="Segoe UI" w:hAnsi="Segoe UI" w:cs="Segoe UI"/>
      <w:sz w:val="18"/>
      <w:szCs w:val="18"/>
    </w:rPr>
  </w:style>
  <w:style w:type="paragraph" w:customStyle="1" w:styleId="1">
    <w:name w:val="1"/>
    <w:aliases w:val="2,3"/>
    <w:basedOn w:val="Normal"/>
    <w:uiPriority w:val="99"/>
    <w:rsid w:val="00F14143"/>
    <w:pPr>
      <w:spacing w:after="0" w:line="240" w:lineRule="auto"/>
    </w:pPr>
    <w:rPr>
      <w:rFonts w:ascii="Arial (W1)" w:eastAsia="Times New Roman" w:hAnsi="Arial (W1)" w:cs="Times New Roman"/>
      <w:szCs w:val="20"/>
    </w:rPr>
  </w:style>
  <w:style w:type="paragraph" w:styleId="Revision">
    <w:name w:val="Revision"/>
    <w:hidden/>
    <w:uiPriority w:val="99"/>
    <w:semiHidden/>
    <w:rsid w:val="008C1DE1"/>
    <w:pPr>
      <w:spacing w:after="0" w:line="240" w:lineRule="auto"/>
    </w:pPr>
  </w:style>
  <w:style w:type="character" w:styleId="Mention">
    <w:name w:val="Mention"/>
    <w:basedOn w:val="DefaultParagraphFont"/>
    <w:uiPriority w:val="99"/>
    <w:unhideWhenUsed/>
    <w:rPr>
      <w:color w:val="2B579A"/>
      <w:shd w:val="clear" w:color="auto" w:fill="E6E6E6"/>
    </w:rPr>
  </w:style>
  <w:style w:type="character" w:styleId="Hyperlink">
    <w:name w:val="Hyperlink"/>
    <w:basedOn w:val="DefaultParagraphFont"/>
    <w:uiPriority w:val="99"/>
    <w:unhideWhenUsed/>
    <w:rsid w:val="00E56D93"/>
    <w:rPr>
      <w:color w:val="0563C1" w:themeColor="hyperlink"/>
      <w:u w:val="single"/>
    </w:rPr>
  </w:style>
  <w:style w:type="character" w:customStyle="1" w:styleId="UnresolvedMention1">
    <w:name w:val="Unresolved Mention1"/>
    <w:basedOn w:val="DefaultParagraphFont"/>
    <w:uiPriority w:val="99"/>
    <w:semiHidden/>
    <w:unhideWhenUsed/>
    <w:rsid w:val="00E56D93"/>
    <w:rPr>
      <w:color w:val="605E5C"/>
      <w:shd w:val="clear" w:color="auto" w:fill="E1DFDD"/>
    </w:rPr>
  </w:style>
  <w:style w:type="paragraph" w:customStyle="1" w:styleId="paragraph">
    <w:name w:val="paragraph"/>
    <w:basedOn w:val="Normal"/>
    <w:rsid w:val="00897F6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897F6F"/>
  </w:style>
  <w:style w:type="character" w:customStyle="1" w:styleId="eop">
    <w:name w:val="eop"/>
    <w:basedOn w:val="DefaultParagraphFont"/>
    <w:rsid w:val="00897F6F"/>
  </w:style>
  <w:style w:type="character" w:styleId="UnresolvedMention">
    <w:name w:val="Unresolved Mention"/>
    <w:basedOn w:val="DefaultParagraphFont"/>
    <w:uiPriority w:val="99"/>
    <w:semiHidden/>
    <w:unhideWhenUsed/>
    <w:rsid w:val="00C5602C"/>
    <w:rPr>
      <w:color w:val="605E5C"/>
      <w:shd w:val="clear" w:color="auto" w:fill="E1DFDD"/>
    </w:rPr>
  </w:style>
  <w:style w:type="paragraph" w:styleId="Header">
    <w:name w:val="header"/>
    <w:basedOn w:val="Normal"/>
    <w:link w:val="HeaderChar"/>
    <w:uiPriority w:val="99"/>
    <w:unhideWhenUsed/>
    <w:rsid w:val="00DD46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46BC"/>
  </w:style>
  <w:style w:type="paragraph" w:styleId="Footer">
    <w:name w:val="footer"/>
    <w:basedOn w:val="Normal"/>
    <w:link w:val="FooterChar"/>
    <w:uiPriority w:val="99"/>
    <w:unhideWhenUsed/>
    <w:rsid w:val="00DD46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46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10279">
      <w:bodyDiv w:val="1"/>
      <w:marLeft w:val="0"/>
      <w:marRight w:val="0"/>
      <w:marTop w:val="0"/>
      <w:marBottom w:val="0"/>
      <w:divBdr>
        <w:top w:val="none" w:sz="0" w:space="0" w:color="auto"/>
        <w:left w:val="none" w:sz="0" w:space="0" w:color="auto"/>
        <w:bottom w:val="none" w:sz="0" w:space="0" w:color="auto"/>
        <w:right w:val="none" w:sz="0" w:space="0" w:color="auto"/>
      </w:divBdr>
      <w:divsChild>
        <w:div w:id="2014844406">
          <w:marLeft w:val="0"/>
          <w:marRight w:val="0"/>
          <w:marTop w:val="0"/>
          <w:marBottom w:val="0"/>
          <w:divBdr>
            <w:top w:val="none" w:sz="0" w:space="0" w:color="auto"/>
            <w:left w:val="none" w:sz="0" w:space="0" w:color="auto"/>
            <w:bottom w:val="none" w:sz="0" w:space="0" w:color="auto"/>
            <w:right w:val="none" w:sz="0" w:space="0" w:color="auto"/>
          </w:divBdr>
          <w:divsChild>
            <w:div w:id="725182666">
              <w:marLeft w:val="0"/>
              <w:marRight w:val="0"/>
              <w:marTop w:val="0"/>
              <w:marBottom w:val="0"/>
              <w:divBdr>
                <w:top w:val="none" w:sz="0" w:space="0" w:color="auto"/>
                <w:left w:val="none" w:sz="0" w:space="0" w:color="auto"/>
                <w:bottom w:val="none" w:sz="0" w:space="0" w:color="auto"/>
                <w:right w:val="none" w:sz="0" w:space="0" w:color="auto"/>
              </w:divBdr>
              <w:divsChild>
                <w:div w:id="656687039">
                  <w:marLeft w:val="0"/>
                  <w:marRight w:val="0"/>
                  <w:marTop w:val="0"/>
                  <w:marBottom w:val="0"/>
                  <w:divBdr>
                    <w:top w:val="none" w:sz="0" w:space="0" w:color="auto"/>
                    <w:left w:val="none" w:sz="0" w:space="0" w:color="auto"/>
                    <w:bottom w:val="none" w:sz="0" w:space="0" w:color="auto"/>
                    <w:right w:val="none" w:sz="0" w:space="0" w:color="auto"/>
                  </w:divBdr>
                  <w:divsChild>
                    <w:div w:id="1178500803">
                      <w:marLeft w:val="0"/>
                      <w:marRight w:val="0"/>
                      <w:marTop w:val="0"/>
                      <w:marBottom w:val="0"/>
                      <w:divBdr>
                        <w:top w:val="none" w:sz="0" w:space="0" w:color="auto"/>
                        <w:left w:val="none" w:sz="0" w:space="0" w:color="auto"/>
                        <w:bottom w:val="none" w:sz="0" w:space="0" w:color="auto"/>
                        <w:right w:val="none" w:sz="0" w:space="0" w:color="auto"/>
                      </w:divBdr>
                      <w:divsChild>
                        <w:div w:id="2001032587">
                          <w:marLeft w:val="0"/>
                          <w:marRight w:val="0"/>
                          <w:marTop w:val="0"/>
                          <w:marBottom w:val="0"/>
                          <w:divBdr>
                            <w:top w:val="none" w:sz="0" w:space="0" w:color="auto"/>
                            <w:left w:val="none" w:sz="0" w:space="0" w:color="auto"/>
                            <w:bottom w:val="none" w:sz="0" w:space="0" w:color="auto"/>
                            <w:right w:val="none" w:sz="0" w:space="0" w:color="auto"/>
                          </w:divBdr>
                          <w:divsChild>
                            <w:div w:id="1688284920">
                              <w:marLeft w:val="0"/>
                              <w:marRight w:val="0"/>
                              <w:marTop w:val="0"/>
                              <w:marBottom w:val="0"/>
                              <w:divBdr>
                                <w:top w:val="none" w:sz="0" w:space="0" w:color="auto"/>
                                <w:left w:val="none" w:sz="0" w:space="0" w:color="auto"/>
                                <w:bottom w:val="none" w:sz="0" w:space="0" w:color="auto"/>
                                <w:right w:val="none" w:sz="0" w:space="0" w:color="auto"/>
                              </w:divBdr>
                              <w:divsChild>
                                <w:div w:id="9806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267350">
              <w:marLeft w:val="0"/>
              <w:marRight w:val="0"/>
              <w:marTop w:val="0"/>
              <w:marBottom w:val="0"/>
              <w:divBdr>
                <w:top w:val="none" w:sz="0" w:space="0" w:color="auto"/>
                <w:left w:val="none" w:sz="0" w:space="0" w:color="auto"/>
                <w:bottom w:val="none" w:sz="0" w:space="0" w:color="auto"/>
                <w:right w:val="none" w:sz="0" w:space="0" w:color="auto"/>
              </w:divBdr>
            </w:div>
            <w:div w:id="1331834900">
              <w:marLeft w:val="0"/>
              <w:marRight w:val="0"/>
              <w:marTop w:val="0"/>
              <w:marBottom w:val="0"/>
              <w:divBdr>
                <w:top w:val="none" w:sz="0" w:space="0" w:color="auto"/>
                <w:left w:val="none" w:sz="0" w:space="0" w:color="auto"/>
                <w:bottom w:val="none" w:sz="0" w:space="0" w:color="auto"/>
                <w:right w:val="none" w:sz="0" w:space="0" w:color="auto"/>
              </w:divBdr>
              <w:divsChild>
                <w:div w:id="1929927064">
                  <w:marLeft w:val="0"/>
                  <w:marRight w:val="0"/>
                  <w:marTop w:val="0"/>
                  <w:marBottom w:val="0"/>
                  <w:divBdr>
                    <w:top w:val="none" w:sz="0" w:space="0" w:color="auto"/>
                    <w:left w:val="none" w:sz="0" w:space="0" w:color="auto"/>
                    <w:bottom w:val="none" w:sz="0" w:space="0" w:color="auto"/>
                    <w:right w:val="none" w:sz="0" w:space="0" w:color="auto"/>
                  </w:divBdr>
                  <w:divsChild>
                    <w:div w:id="1231884062">
                      <w:marLeft w:val="0"/>
                      <w:marRight w:val="0"/>
                      <w:marTop w:val="0"/>
                      <w:marBottom w:val="0"/>
                      <w:divBdr>
                        <w:top w:val="none" w:sz="0" w:space="0" w:color="auto"/>
                        <w:left w:val="none" w:sz="0" w:space="0" w:color="auto"/>
                        <w:bottom w:val="none" w:sz="0" w:space="0" w:color="auto"/>
                        <w:right w:val="none" w:sz="0" w:space="0" w:color="auto"/>
                      </w:divBdr>
                      <w:divsChild>
                        <w:div w:id="94230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7920379">
      <w:bodyDiv w:val="1"/>
      <w:marLeft w:val="0"/>
      <w:marRight w:val="0"/>
      <w:marTop w:val="0"/>
      <w:marBottom w:val="0"/>
      <w:divBdr>
        <w:top w:val="none" w:sz="0" w:space="0" w:color="auto"/>
        <w:left w:val="none" w:sz="0" w:space="0" w:color="auto"/>
        <w:bottom w:val="none" w:sz="0" w:space="0" w:color="auto"/>
        <w:right w:val="none" w:sz="0" w:space="0" w:color="auto"/>
      </w:divBdr>
    </w:div>
    <w:div w:id="1058942808">
      <w:bodyDiv w:val="1"/>
      <w:marLeft w:val="0"/>
      <w:marRight w:val="0"/>
      <w:marTop w:val="0"/>
      <w:marBottom w:val="0"/>
      <w:divBdr>
        <w:top w:val="none" w:sz="0" w:space="0" w:color="auto"/>
        <w:left w:val="none" w:sz="0" w:space="0" w:color="auto"/>
        <w:bottom w:val="none" w:sz="0" w:space="0" w:color="auto"/>
        <w:right w:val="none" w:sz="0" w:space="0" w:color="auto"/>
      </w:divBdr>
      <w:divsChild>
        <w:div w:id="1850827301">
          <w:marLeft w:val="0"/>
          <w:marRight w:val="0"/>
          <w:marTop w:val="0"/>
          <w:marBottom w:val="0"/>
          <w:divBdr>
            <w:top w:val="none" w:sz="0" w:space="0" w:color="auto"/>
            <w:left w:val="none" w:sz="0" w:space="0" w:color="auto"/>
            <w:bottom w:val="none" w:sz="0" w:space="0" w:color="auto"/>
            <w:right w:val="none" w:sz="0" w:space="0" w:color="auto"/>
          </w:divBdr>
        </w:div>
      </w:divsChild>
    </w:div>
    <w:div w:id="1617368748">
      <w:bodyDiv w:val="1"/>
      <w:marLeft w:val="0"/>
      <w:marRight w:val="0"/>
      <w:marTop w:val="0"/>
      <w:marBottom w:val="0"/>
      <w:divBdr>
        <w:top w:val="none" w:sz="0" w:space="0" w:color="auto"/>
        <w:left w:val="none" w:sz="0" w:space="0" w:color="auto"/>
        <w:bottom w:val="none" w:sz="0" w:space="0" w:color="auto"/>
        <w:right w:val="none" w:sz="0" w:space="0" w:color="auto"/>
      </w:divBdr>
      <w:divsChild>
        <w:div w:id="487284545">
          <w:marLeft w:val="0"/>
          <w:marRight w:val="0"/>
          <w:marTop w:val="0"/>
          <w:marBottom w:val="0"/>
          <w:divBdr>
            <w:top w:val="none" w:sz="0" w:space="0" w:color="auto"/>
            <w:left w:val="none" w:sz="0" w:space="0" w:color="auto"/>
            <w:bottom w:val="none" w:sz="0" w:space="0" w:color="auto"/>
            <w:right w:val="none" w:sz="0" w:space="0" w:color="auto"/>
          </w:divBdr>
        </w:div>
      </w:divsChild>
    </w:div>
    <w:div w:id="1980457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4A260C7B-BCDF-4DD1-9F7D-8FADA6052496}">
    <t:Anchor>
      <t:Comment id="920691876"/>
    </t:Anchor>
    <t:History>
      <t:Event id="{B6023735-1FFD-4574-AB00-12E6F5384569}" time="2020-11-17T12:07:38Z">
        <t:Attribution userId="S::james.stone@uk.nationalgrid.com::be2b630b-d76b-4bb4-b46b-e8e220e20b2e" userProvider="AD" userName="Stone(ESO), James"/>
        <t:Anchor>
          <t:Comment id="223709202"/>
        </t:Anchor>
        <t:Create/>
      </t:Event>
      <t:Event id="{0A346288-B240-496F-B53F-C2F5988EB5D2}" time="2020-11-17T12:07:38Z">
        <t:Attribution userId="S::james.stone@uk.nationalgrid.com::be2b630b-d76b-4bb4-b46b-e8e220e20b2e" userProvider="AD" userName="Stone(ESO), James"/>
        <t:Anchor>
          <t:Comment id="223709202"/>
        </t:Anchor>
        <t:Assign userId="S::JON.WISDOM@uk.nationalgrid.com::bad43f75-f511-4586-bb0f-e53b93ac7101" userProvider="AD" userName="Wisdom (ESO), Jon"/>
      </t:Event>
      <t:Event id="{6A7D0FBF-F634-435A-AC56-5DB049374513}" time="2020-11-17T12:07:38Z">
        <t:Attribution userId="S::james.stone@uk.nationalgrid.com::be2b630b-d76b-4bb4-b46b-e8e220e20b2e" userProvider="AD" userName="Stone(ESO), James"/>
        <t:Anchor>
          <t:Comment id="223709202"/>
        </t:Anchor>
        <t:SetTitle title="@Wisdom (ESO), Jon do we just remove the when? @McCormick (ESO), Alice is the diagram something you can help with?"/>
      </t:Event>
    </t:History>
  </t:Task>
  <t:Task id="{386E4922-86B6-4DD6-ACCF-E8E738BAE7A4}">
    <t:Anchor>
      <t:Comment id="527199809"/>
    </t:Anchor>
    <t:History>
      <t:Event id="{0BB65BB0-B8B7-4547-A2E2-B883BA2FC26C}" time="2021-10-14T13:58:36.359Z">
        <t:Attribution userId="S::james.stone@uk.nationalgrid.com::be2b630b-d76b-4bb4-b46b-e8e220e20b2e" userProvider="AD" userName="Stone(ESO), James"/>
        <t:Anchor>
          <t:Comment id="663542633"/>
        </t:Anchor>
        <t:Create/>
      </t:Event>
      <t:Event id="{6F478206-6C8E-4D24-A4CD-617061542C57}" time="2021-10-14T13:58:36.359Z">
        <t:Attribution userId="S::james.stone@uk.nationalgrid.com::be2b630b-d76b-4bb4-b46b-e8e220e20b2e" userProvider="AD" userName="Stone(ESO), James"/>
        <t:Anchor>
          <t:Comment id="663542633"/>
        </t:Anchor>
        <t:Assign userId="S::Jennifer.Doherty@uk.nationalgrid.com::0d9c4638-4aa9-4cdd-96d4-fd2d51eb9aa6" userProvider="AD" userName="Doherty (ESO), Jennifer"/>
      </t:Event>
      <t:Event id="{187ED9D8-82DD-4BE4-B0E0-9B1EC38F4FB8}" time="2021-10-14T13:58:36.359Z">
        <t:Attribution userId="S::james.stone@uk.nationalgrid.com::be2b630b-d76b-4bb4-b46b-e8e220e20b2e" userProvider="AD" userName="Stone(ESO), James"/>
        <t:Anchor>
          <t:Comment id="663542633"/>
        </t:Anchor>
        <t:SetTitle title="@Doherty (ESO), Jennifer from Ofgem discussion they just want us to be consistent I think. Issue using charging year would be it isn't defined so would need a S11 mod as well - although charging year is all over S14"/>
      </t:Event>
    </t:History>
  </t:Task>
  <t:Task id="{7D801C53-9534-4601-8A42-B65575237822}">
    <t:Anchor>
      <t:Comment id="571560866"/>
    </t:Anchor>
    <t:History>
      <t:Event id="{D67845E9-2F35-49F5-8300-1221A70F7431}" time="2021-09-28T15:38:24.258Z">
        <t:Attribution userId="S::james.stone@uk.nationalgrid.com::be2b630b-d76b-4bb4-b46b-e8e220e20b2e" userProvider="AD" userName="Stone(ESO), James"/>
        <t:Anchor>
          <t:Comment id="571560866"/>
        </t:Anchor>
        <t:Create/>
      </t:Event>
      <t:Event id="{ECFA3B39-00A6-4F5D-A205-050458C7BA19}" time="2021-09-28T15:38:24.258Z">
        <t:Attribution userId="S::james.stone@uk.nationalgrid.com::be2b630b-d76b-4bb4-b46b-e8e220e20b2e" userProvider="AD" userName="Stone(ESO), James"/>
        <t:Anchor>
          <t:Comment id="571560866"/>
        </t:Anchor>
        <t:Assign userId="S::angela.quinn@uk.nationalgrid.com::296ec920-8dab-4760-82a1-80873ce31050" userProvider="AD" userName="Quinn, Angela - UK Legal"/>
      </t:Event>
      <t:Event id="{45F3600A-6A81-4696-8D40-F04BD4AABDBB}" time="2021-09-28T15:38:24.258Z">
        <t:Attribution userId="S::james.stone@uk.nationalgrid.com::be2b630b-d76b-4bb4-b46b-e8e220e20b2e" userProvider="AD" userName="Stone(ESO), James"/>
        <t:Anchor>
          <t:Comment id="571560866"/>
        </t:Anchor>
        <t:SetTitle title="@Quinn, Angela - UK Legal does this work in terms of the cut off between one year and the next? if approved 1st Apr to 25th Jan we recover the following year...if approved 25th Jan to 31st Mar we then recover t+2"/>
      </t:Event>
    </t:History>
  </t:Task>
  <t:Task id="{3FA218D2-0064-4225-8CDF-18992F5F353F}">
    <t:Anchor>
      <t:Comment id="2049482338"/>
    </t:Anchor>
    <t:History>
      <t:Event id="{D880BA95-1D98-4DE8-8B2A-E721948C4830}" time="2020-11-18T14:25:28Z">
        <t:Attribution userId="S::james.stone@uk.nationalgrid.com::be2b630b-d76b-4bb4-b46b-e8e220e20b2e" userProvider="AD" userName="Stone(ESO), James"/>
        <t:Anchor>
          <t:Comment id="2040081892"/>
        </t:Anchor>
        <t:Create/>
      </t:Event>
      <t:Event id="{8FB82A72-FA35-4001-8AF5-5E6FF0F741A7}" time="2020-11-18T14:25:28Z">
        <t:Attribution userId="S::james.stone@uk.nationalgrid.com::be2b630b-d76b-4bb4-b46b-e8e220e20b2e" userProvider="AD" userName="Stone(ESO), James"/>
        <t:Anchor>
          <t:Comment id="2040081892"/>
        </t:Anchor>
        <t:Assign userId="S::Jo.Zhou@uk.nationalgrid.com::aa9ebdfa-66cc-4d41-9c26-707639c18e61" userProvider="AD" userName="Zhou (ESO), Jo"/>
      </t:Event>
      <t:Event id="{F2C0B63F-C49E-4C09-963A-787734318D9A}" time="2020-11-18T14:25:28Z">
        <t:Attribution userId="S::james.stone@uk.nationalgrid.com::be2b630b-d76b-4bb4-b46b-e8e220e20b2e" userProvider="AD" userName="Stone(ESO), James"/>
        <t:Anchor>
          <t:Comment id="2040081892"/>
        </t:Anchor>
        <t:SetTitle title="@Zhou (ESO), Jo can you confirm please?"/>
      </t:Event>
    </t:History>
  </t:Task>
  <t:Task id="{3BE27EA3-E551-4415-9E4C-F69B1997AC6E}">
    <t:Anchor>
      <t:Comment id="1025811696"/>
    </t:Anchor>
    <t:History>
      <t:Event id="{A9E560E8-7491-4C36-9E88-252B0303942A}" time="2020-11-18T12:14:42Z">
        <t:Attribution userId="S::james.stone@uk.nationalgrid.com::be2b630b-d76b-4bb4-b46b-e8e220e20b2e" userProvider="AD" userName="Stone(ESO), James"/>
        <t:Anchor>
          <t:Comment id="1074815159"/>
        </t:Anchor>
        <t:Create/>
      </t:Event>
      <t:Event id="{60721A4B-DAFA-4BFD-8461-7BB4382B2A0E}" time="2020-11-18T12:14:42Z">
        <t:Attribution userId="S::james.stone@uk.nationalgrid.com::be2b630b-d76b-4bb4-b46b-e8e220e20b2e" userProvider="AD" userName="Stone(ESO), James"/>
        <t:Anchor>
          <t:Comment id="1074815159"/>
        </t:Anchor>
        <t:Assign userId="S::Alice.McCormick@uk.nationalgrid.com::623c083a-3982-4824-b4e3-d2b2fa5c5076" userProvider="AD" userName="McCormick (ESO), Alice"/>
      </t:Event>
      <t:Event id="{5B8F3026-E911-4F2D-9CF5-5F425F6E97C9}" time="2020-11-18T12:14:42Z">
        <t:Attribution userId="S::james.stone@uk.nationalgrid.com::be2b630b-d76b-4bb4-b46b-e8e220e20b2e" userProvider="AD" userName="Stone(ESO), James"/>
        <t:Anchor>
          <t:Comment id="1074815159"/>
        </t:Anchor>
        <t:SetTitle title="@McCormick (ESO), Alice can you see if there are any changes needed? I assume not given IAE treatment hasn't been explicit in the CUSC for either Onshore or Offshore and all I could see was reference to Adjustments for 'One-off works' the EC and the …"/>
      </t:Event>
    </t:History>
  </t:Task>
  <t:Task id="{08A13764-095F-4523-A80A-292BC695303A}">
    <t:Anchor>
      <t:Comment id="1113345322"/>
    </t:Anchor>
    <t:History>
      <t:Event id="{F851ED6D-C2D4-4123-B7EC-5B3B36FBC09F}" time="2020-11-18T13:43:45Z">
        <t:Attribution userId="S::james.stone@uk.nationalgrid.com::be2b630b-d76b-4bb4-b46b-e8e220e20b2e" userProvider="AD" userName="Stone(ESO), James"/>
        <t:Anchor>
          <t:Comment id="1113345322"/>
        </t:Anchor>
        <t:Create/>
      </t:Event>
      <t:Event id="{5FB44365-AF43-47A0-BD35-B4671AECFAA3}" time="2020-11-18T13:43:45Z">
        <t:Attribution userId="S::james.stone@uk.nationalgrid.com::be2b630b-d76b-4bb4-b46b-e8e220e20b2e" userProvider="AD" userName="Stone(ESO), James"/>
        <t:Anchor>
          <t:Comment id="1113345322"/>
        </t:Anchor>
        <t:Assign userId="S::angela.quinn@uk.nationalgrid.com::296ec920-8dab-4760-82a1-80873ce31050" userProvider="AD" userName="Quinn, Angela - UK Legal"/>
      </t:Event>
      <t:Event id="{A94BC1E0-E6C1-475C-8A0D-CD1D27F79E41}" time="2020-11-18T13:43:45Z">
        <t:Attribution userId="S::james.stone@uk.nationalgrid.com::be2b630b-d76b-4bb4-b46b-e8e220e20b2e" userProvider="AD" userName="Stone(ESO), James"/>
        <t:Anchor>
          <t:Comment id="1113345322"/>
        </t:Anchor>
        <t:SetTitle title="@Quinn, Angela - UK Legal do we need to state that it then flows through Demand Residual?"/>
      </t:Event>
    </t:History>
  </t:Task>
  <t:Task id="{C90FEBEE-1DBF-483B-BC2E-00E13392619E}">
    <t:Anchor>
      <t:Comment id="288855472"/>
    </t:Anchor>
    <t:History>
      <t:Event id="{1B8A1868-6027-4684-BBF7-ABA61C6361A2}" time="2020-11-18T14:16:13Z">
        <t:Attribution userId="S::james.stone@uk.nationalgrid.com::be2b630b-d76b-4bb4-b46b-e8e220e20b2e" userProvider="AD" userName="Stone(ESO), James"/>
        <t:Anchor>
          <t:Comment id="288855472"/>
        </t:Anchor>
        <t:Create/>
      </t:Event>
      <t:Event id="{5890D3E0-36C9-4C41-85D6-81C29E162738}" time="2020-11-18T14:16:13Z">
        <t:Attribution userId="S::james.stone@uk.nationalgrid.com::be2b630b-d76b-4bb4-b46b-e8e220e20b2e" userProvider="AD" userName="Stone(ESO), James"/>
        <t:Anchor>
          <t:Comment id="288855472"/>
        </t:Anchor>
        <t:Assign userId="S::angela.quinn@uk.nationalgrid.com::296ec920-8dab-4760-82a1-80873ce31050" userProvider="AD" userName="Quinn, Angela - UK Legal"/>
      </t:Event>
      <t:Event id="{BFCDE8D8-A6CA-4861-A0AA-2D7A684D4049}" time="2020-11-18T14:16:13Z">
        <t:Attribution userId="S::james.stone@uk.nationalgrid.com::be2b630b-d76b-4bb4-b46b-e8e220e20b2e" userProvider="AD" userName="Stone(ESO), James"/>
        <t:Anchor>
          <t:Comment id="288855472"/>
        </t:Anchor>
        <t:SetTitle title="@Quinn, Angela - UK Legal do we need to reference this if we cover it off below? Given we are calling out IAE/EEs but not the other adjustments that happen i.e. K or volume drivers which Jo mentioned?"/>
      </t:Event>
    </t:History>
  </t:Task>
  <t:Task id="{126BFAA8-7876-4CBD-870B-B39EB8CA9CD7}">
    <t:Anchor>
      <t:Comment id="619650971"/>
    </t:Anchor>
    <t:History>
      <t:Event id="{A8F77FDF-0B12-4C8E-9659-B5BA41A1D3A6}" time="2021-09-28T13:53:05.356Z">
        <t:Attribution userId="S::james.stone@uk.nationalgrid.com::be2b630b-d76b-4bb4-b46b-e8e220e20b2e" userProvider="AD" userName="Stone(ESO), James"/>
        <t:Anchor>
          <t:Comment id="1876481185"/>
        </t:Anchor>
        <t:Create/>
      </t:Event>
      <t:Event id="{1A3A2790-B2DE-4724-960D-718C521707BE}" time="2021-09-28T13:53:05.356Z">
        <t:Attribution userId="S::james.stone@uk.nationalgrid.com::be2b630b-d76b-4bb4-b46b-e8e220e20b2e" userProvider="AD" userName="Stone(ESO), James"/>
        <t:Anchor>
          <t:Comment id="1876481185"/>
        </t:Anchor>
        <t:Assign userId="S::angela.quinn@uk.nationalgrid.com::296ec920-8dab-4760-82a1-80873ce31050" userProvider="AD" userName="Quinn, Angela - UK Legal"/>
      </t:Event>
      <t:Event id="{977D897A-B7ED-4585-8DB7-2F2B6FBDB371}" time="2021-09-28T13:53:05.356Z">
        <t:Attribution userId="S::james.stone@uk.nationalgrid.com::be2b630b-d76b-4bb4-b46b-e8e220e20b2e" userProvider="AD" userName="Stone(ESO), James"/>
        <t:Anchor>
          <t:Comment id="1876481185"/>
        </t:Anchor>
        <t:SetTitle title="@Quinn, Angela - UK Legal do we want to add a para in that says any IAE approved pre CMP344 implementation will follow current rules? The Issue might then be that the current rules/method aren't actually housed in the CUSC...they sit in a guidance …"/>
      </t:Event>
    </t:History>
  </t:Task>
  <t:Task id="{85CFDC39-13D3-49F6-9DE9-A1A335FD3714}">
    <t:Anchor>
      <t:Comment id="479589276"/>
    </t:Anchor>
    <t:History>
      <t:Event id="{C31352F9-1E9B-4DF1-8C08-53394C487998}" time="2021-10-14T13:59:24.846Z">
        <t:Attribution userId="S::james.stone@uk.nationalgrid.com::be2b630b-d76b-4bb4-b46b-e8e220e20b2e" userProvider="AD" userName="Stone(ESO), James"/>
        <t:Anchor>
          <t:Comment id="595696391"/>
        </t:Anchor>
        <t:Create/>
      </t:Event>
      <t:Event id="{96028ED0-0AE7-45A9-BC8F-EFCA3B74D419}" time="2021-10-14T13:59:24.846Z">
        <t:Attribution userId="S::james.stone@uk.nationalgrid.com::be2b630b-d76b-4bb4-b46b-e8e220e20b2e" userProvider="AD" userName="Stone(ESO), James"/>
        <t:Anchor>
          <t:Comment id="595696391"/>
        </t:Anchor>
        <t:Assign userId="S::Jennifer.Doherty@uk.nationalgrid.com::0d9c4638-4aa9-4cdd-96d4-fd2d51eb9aa6" userProvider="AD" userName="Doherty (ESO), Jennifer"/>
      </t:Event>
      <t:Event id="{CD54BAE1-E93E-4EA5-8D19-5AB4672B94F1}" time="2021-10-14T13:59:24.846Z">
        <t:Attribution userId="S::james.stone@uk.nationalgrid.com::be2b630b-d76b-4bb4-b46b-e8e220e20b2e" userProvider="AD" userName="Stone(ESO), James"/>
        <t:Anchor>
          <t:Comment id="595696391"/>
        </t:Anchor>
        <t:SetTitle title="@Doherty (ESO), Jennifer could we say &quot;unless otherwise approved by&quot;"/>
      </t:Event>
    </t:History>
  </t:Task>
  <t:Task id="{8C655792-18F3-43C8-911A-4E5DEDC1F0DF}">
    <t:Anchor>
      <t:Comment id="1303908871"/>
    </t:Anchor>
    <t:History>
      <t:Event id="{79681B9A-AFBC-4D9E-8637-16109FEF75A3}" time="2021-10-14T15:11:48.84Z">
        <t:Attribution userId="S::james.stone@uk.nationalgrid.com::be2b630b-d76b-4bb4-b46b-e8e220e20b2e" userProvider="AD" userName="Stone(ESO), James"/>
        <t:Anchor>
          <t:Comment id="1303908871"/>
        </t:Anchor>
        <t:Create/>
      </t:Event>
      <t:Event id="{6BE397B1-CEBE-4DDE-8769-5C6F3740C165}" time="2021-10-14T15:11:48.84Z">
        <t:Attribution userId="S::james.stone@uk.nationalgrid.com::be2b630b-d76b-4bb4-b46b-e8e220e20b2e" userProvider="AD" userName="Stone(ESO), James"/>
        <t:Anchor>
          <t:Comment id="1303908871"/>
        </t:Anchor>
        <t:Assign userId="S::Jennifer.Doherty@uk.nationalgrid.com::0d9c4638-4aa9-4cdd-96d4-fd2d51eb9aa6" userProvider="AD" userName="Doherty (ESO), Jennifer"/>
      </t:Event>
      <t:Event id="{CB779D9E-861B-40CB-B51D-99F4ADD44E19}" time="2021-10-14T15:11:48.84Z">
        <t:Attribution userId="S::james.stone@uk.nationalgrid.com::be2b630b-d76b-4bb4-b46b-e8e220e20b2e" userProvider="AD" userName="Stone(ESO), James"/>
        <t:Anchor>
          <t:Comment id="1303908871"/>
        </t:Anchor>
        <t:SetTitle title="@Doherty (ESO), Jennifer Mike Ox has said he responded to an &quot;end of asset life&quot; consultation and feels that the issue around what happens if an IAE is approved in the last year of set OFTO revenues is dealt with via that piece of work"/>
      </t:Event>
    </t:History>
  </t:Task>
  <t:Task id="{52527F76-0618-43DD-969E-045EF14A2BEC}">
    <t:Anchor>
      <t:Comment id="620769273"/>
    </t:Anchor>
    <t:History>
      <t:Event id="{453A5DA9-EABB-4259-A392-6C47060B81D1}" time="2021-10-15T07:25:38.274Z">
        <t:Attribution userId="S::james.stone@uk.nationalgrid.com::be2b630b-d76b-4bb4-b46b-e8e220e20b2e" userProvider="AD" userName="Stone(ESO), James"/>
        <t:Anchor>
          <t:Comment id="499202751"/>
        </t:Anchor>
        <t:Create/>
      </t:Event>
      <t:Event id="{7E2C9D34-E4F4-4F86-B7BE-3E80B55129A5}" time="2021-10-15T07:25:38.274Z">
        <t:Attribution userId="S::james.stone@uk.nationalgrid.com::be2b630b-d76b-4bb4-b46b-e8e220e20b2e" userProvider="AD" userName="Stone(ESO), James"/>
        <t:Anchor>
          <t:Comment id="499202751"/>
        </t:Anchor>
        <t:Assign userId="S::Alice.McCormick@uk.nationalgrid.com::623c083a-3982-4824-b4e3-d2b2fa5c5076" userProvider="AD" userName="McCormick (ESO), Alice"/>
      </t:Event>
      <t:Event id="{C5E1F5CD-254E-46BC-82D0-A9CC00AA93C9}" time="2021-10-15T07:25:38.274Z">
        <t:Attribution userId="S::james.stone@uk.nationalgrid.com::be2b630b-d76b-4bb4-b46b-e8e220e20b2e" userProvider="AD" userName="Stone(ESO), James"/>
        <t:Anchor>
          <t:Comment id="499202751"/>
        </t:Anchor>
        <t:SetTitle title="@McCormick (ESO), Alice do you know?"/>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8A23FC-429A-4F2A-81C3-67FB1B8F4078}">
  <ds:schemaRefs>
    <ds:schemaRef ds:uri="http://schemas.openxmlformats.org/officeDocument/2006/bibliography"/>
  </ds:schemaRefs>
</ds:datastoreItem>
</file>

<file path=customXml/itemProps2.xml><?xml version="1.0" encoding="utf-8"?>
<ds:datastoreItem xmlns:ds="http://schemas.openxmlformats.org/officeDocument/2006/customXml" ds:itemID="{1D1C0C70-DE50-4932-896C-FACEE2303ACA}">
  <ds:schemaRefs>
    <ds:schemaRef ds:uri="http://schemas.microsoft.com/sharepoint/v3/contenttype/forms"/>
  </ds:schemaRefs>
</ds:datastoreItem>
</file>

<file path=customXml/itemProps3.xml><?xml version="1.0" encoding="utf-8"?>
<ds:datastoreItem xmlns:ds="http://schemas.openxmlformats.org/officeDocument/2006/customXml" ds:itemID="{361BE532-4CEC-4A55-B642-DE4772DF2C79}">
  <ds:schemaRefs>
    <ds:schemaRef ds:uri="http://schemas.microsoft.com/office/2006/documentManagement/types"/>
    <ds:schemaRef ds:uri="http://purl.org/dc/elements/1.1/"/>
    <ds:schemaRef ds:uri="http://schemas.microsoft.com/office/2006/metadata/properties"/>
    <ds:schemaRef ds:uri="97b6fe81-1556-4112-94ca-31043ca39b71"/>
    <ds:schemaRef ds:uri="http://schemas.microsoft.com/office/infopath/2007/PartnerControls"/>
    <ds:schemaRef ds:uri="http://purl.org/dc/terms/"/>
    <ds:schemaRef ds:uri="f71abe4e-f5ff-49cd-8eff-5f4949acc510"/>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1BA74A0-6C61-46ED-8081-91F7F5E306BD}"/>
</file>

<file path=docProps/app.xml><?xml version="1.0" encoding="utf-8"?>
<Properties xmlns="http://schemas.openxmlformats.org/officeDocument/2006/extended-properties" xmlns:vt="http://schemas.openxmlformats.org/officeDocument/2006/docPropsVTypes">
  <Template>Normal.dotm</Template>
  <TotalTime>30</TotalTime>
  <Pages>1</Pages>
  <Words>289</Words>
  <Characters>1649</Characters>
  <Application>Microsoft Office Word</Application>
  <DocSecurity>0</DocSecurity>
  <Lines>13</Lines>
  <Paragraphs>3</Paragraphs>
  <ScaleCrop>false</ScaleCrop>
  <Company/>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Stone</dc:creator>
  <cp:keywords/>
  <dc:description/>
  <cp:lastModifiedBy>Mullen (ESO), Paul J</cp:lastModifiedBy>
  <cp:revision>11</cp:revision>
  <cp:lastPrinted>2022-12-07T16:19:00Z</cp:lastPrinted>
  <dcterms:created xsi:type="dcterms:W3CDTF">2022-11-14T17:33:00Z</dcterms:created>
  <dcterms:modified xsi:type="dcterms:W3CDTF">2022-12-07T16:19:00Z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